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0746B" w14:textId="77777777" w:rsidR="00D90763" w:rsidRPr="000F180D" w:rsidRDefault="00D90763" w:rsidP="00D90763">
      <w:pPr>
        <w:spacing w:line="276" w:lineRule="auto"/>
        <w:jc w:val="center"/>
        <w:rPr>
          <w:b/>
          <w:bCs/>
          <w:sz w:val="24"/>
          <w:szCs w:val="24"/>
        </w:rPr>
      </w:pPr>
      <w:r w:rsidRPr="000F180D">
        <w:rPr>
          <w:b/>
          <w:bCs/>
          <w:sz w:val="24"/>
          <w:szCs w:val="24"/>
        </w:rPr>
        <w:t>Załącznik nr 2 do SWZ</w:t>
      </w:r>
    </w:p>
    <w:p w14:paraId="631F0DFA" w14:textId="21990457" w:rsidR="00D90763" w:rsidRPr="002A0CDC" w:rsidRDefault="00D90763" w:rsidP="00D90763">
      <w:pPr>
        <w:pBdr>
          <w:bottom w:val="single" w:sz="4" w:space="1" w:color="auto"/>
        </w:pBdr>
        <w:spacing w:line="276" w:lineRule="auto"/>
        <w:jc w:val="center"/>
        <w:rPr>
          <w:b/>
          <w:bCs/>
          <w:color w:val="FFFFFF" w:themeColor="background1"/>
          <w:sz w:val="24"/>
          <w:szCs w:val="24"/>
        </w:rPr>
      </w:pPr>
      <w:r w:rsidRPr="000F180D">
        <w:rPr>
          <w:b/>
          <w:bCs/>
          <w:sz w:val="24"/>
          <w:szCs w:val="24"/>
        </w:rPr>
        <w:t>Projekt umowy</w:t>
      </w:r>
      <w:r w:rsidR="005E0BD1" w:rsidRPr="000F180D">
        <w:rPr>
          <w:b/>
          <w:bCs/>
          <w:sz w:val="24"/>
          <w:szCs w:val="24"/>
        </w:rPr>
        <w:t xml:space="preserve"> </w:t>
      </w:r>
    </w:p>
    <w:p w14:paraId="699D4F2A" w14:textId="5E5C6272" w:rsidR="008E1059" w:rsidRPr="00473D06" w:rsidRDefault="00D90763" w:rsidP="00473D06">
      <w:pPr>
        <w:tabs>
          <w:tab w:val="left" w:pos="567"/>
        </w:tabs>
        <w:spacing w:line="276" w:lineRule="auto"/>
        <w:contextualSpacing/>
        <w:jc w:val="center"/>
        <w:rPr>
          <w:b/>
          <w:bCs/>
          <w:sz w:val="24"/>
          <w:szCs w:val="24"/>
        </w:rPr>
      </w:pPr>
      <w:r w:rsidRPr="000F180D">
        <w:rPr>
          <w:bCs/>
          <w:sz w:val="24"/>
          <w:szCs w:val="24"/>
        </w:rPr>
        <w:t>Znak sprawy:</w:t>
      </w:r>
      <w:r w:rsidRPr="000F180D">
        <w:rPr>
          <w:b/>
          <w:bCs/>
          <w:sz w:val="24"/>
          <w:szCs w:val="24"/>
        </w:rPr>
        <w:t xml:space="preserve"> </w:t>
      </w:r>
      <w:r w:rsidR="00B711CD" w:rsidRPr="000F180D">
        <w:rPr>
          <w:b/>
          <w:bCs/>
          <w:sz w:val="24"/>
          <w:szCs w:val="24"/>
        </w:rPr>
        <w:t>AI.271.</w:t>
      </w:r>
      <w:r w:rsidR="00B0602E">
        <w:rPr>
          <w:b/>
          <w:bCs/>
          <w:sz w:val="24"/>
          <w:szCs w:val="24"/>
        </w:rPr>
        <w:t>2</w:t>
      </w:r>
      <w:r w:rsidR="00975EFA" w:rsidRPr="000F180D">
        <w:rPr>
          <w:b/>
          <w:bCs/>
          <w:sz w:val="24"/>
          <w:szCs w:val="24"/>
        </w:rPr>
        <w:t>.202</w:t>
      </w:r>
      <w:r w:rsidR="00B0602E">
        <w:rPr>
          <w:b/>
          <w:bCs/>
          <w:sz w:val="24"/>
          <w:szCs w:val="24"/>
        </w:rPr>
        <w:t>6</w:t>
      </w:r>
      <w:r w:rsidRPr="000F180D">
        <w:rPr>
          <w:b/>
          <w:bCs/>
          <w:sz w:val="24"/>
          <w:szCs w:val="24"/>
        </w:rPr>
        <w:t>.</w:t>
      </w:r>
      <w:r w:rsidR="00980B52" w:rsidRPr="000F180D">
        <w:rPr>
          <w:b/>
          <w:bCs/>
          <w:sz w:val="24"/>
          <w:szCs w:val="24"/>
        </w:rPr>
        <w:t>I</w:t>
      </w:r>
      <w:r w:rsidRPr="000F180D">
        <w:rPr>
          <w:b/>
          <w:bCs/>
          <w:sz w:val="24"/>
          <w:szCs w:val="24"/>
        </w:rPr>
        <w:t>P</w:t>
      </w:r>
    </w:p>
    <w:p w14:paraId="52F2F0D3" w14:textId="77777777" w:rsidR="00D90763" w:rsidRDefault="00D90763" w:rsidP="005C08F1">
      <w:pPr>
        <w:pStyle w:val="Podtytu"/>
        <w:tabs>
          <w:tab w:val="left" w:pos="1985"/>
        </w:tabs>
        <w:ind w:left="1134"/>
        <w:jc w:val="center"/>
        <w:rPr>
          <w:sz w:val="24"/>
          <w:szCs w:val="24"/>
        </w:rPr>
      </w:pPr>
    </w:p>
    <w:p w14:paraId="4D0D9E13" w14:textId="7A50FFCF" w:rsidR="005C08F1" w:rsidRPr="00494A80" w:rsidRDefault="005C08F1" w:rsidP="005C08F1">
      <w:pPr>
        <w:pStyle w:val="Podtytu"/>
        <w:tabs>
          <w:tab w:val="left" w:pos="1985"/>
        </w:tabs>
        <w:ind w:left="1134"/>
        <w:jc w:val="center"/>
        <w:rPr>
          <w:sz w:val="24"/>
          <w:szCs w:val="24"/>
        </w:rPr>
      </w:pPr>
      <w:r w:rsidRPr="00494A80">
        <w:rPr>
          <w:sz w:val="24"/>
          <w:szCs w:val="24"/>
        </w:rPr>
        <w:t xml:space="preserve">UMOWA NR </w:t>
      </w:r>
      <w:r w:rsidR="0027497C" w:rsidRPr="0027497C">
        <w:rPr>
          <w:bCs/>
          <w:sz w:val="24"/>
          <w:szCs w:val="24"/>
        </w:rPr>
        <w:t>AI.27</w:t>
      </w:r>
      <w:r w:rsidR="00FC7F37">
        <w:rPr>
          <w:bCs/>
          <w:sz w:val="24"/>
          <w:szCs w:val="24"/>
        </w:rPr>
        <w:t>2</w:t>
      </w:r>
      <w:r w:rsidR="0027497C" w:rsidRPr="0027497C">
        <w:rPr>
          <w:bCs/>
          <w:sz w:val="24"/>
          <w:szCs w:val="24"/>
        </w:rPr>
        <w:t>.</w:t>
      </w:r>
      <w:r w:rsidR="00FC7F37">
        <w:rPr>
          <w:bCs/>
          <w:sz w:val="24"/>
          <w:szCs w:val="24"/>
        </w:rPr>
        <w:t xml:space="preserve">                               </w:t>
      </w:r>
      <w:r w:rsidR="0027497C" w:rsidRPr="0027497C">
        <w:rPr>
          <w:bCs/>
          <w:sz w:val="24"/>
          <w:szCs w:val="24"/>
        </w:rPr>
        <w:t>.202</w:t>
      </w:r>
      <w:r w:rsidR="002A0CDC">
        <w:rPr>
          <w:bCs/>
          <w:sz w:val="24"/>
          <w:szCs w:val="24"/>
        </w:rPr>
        <w:t>6</w:t>
      </w:r>
      <w:r w:rsidR="0027497C" w:rsidRPr="0027497C">
        <w:rPr>
          <w:bCs/>
          <w:sz w:val="24"/>
          <w:szCs w:val="24"/>
        </w:rPr>
        <w:t>.IP</w:t>
      </w:r>
    </w:p>
    <w:p w14:paraId="1E762D6D" w14:textId="77777777" w:rsidR="005C08F1" w:rsidRPr="00AC3178" w:rsidRDefault="005C08F1" w:rsidP="005C08F1">
      <w:pPr>
        <w:pStyle w:val="Podtytu"/>
        <w:tabs>
          <w:tab w:val="left" w:pos="1985"/>
        </w:tabs>
        <w:ind w:left="1134"/>
        <w:jc w:val="center"/>
        <w:rPr>
          <w:b w:val="0"/>
          <w:sz w:val="24"/>
          <w:szCs w:val="24"/>
        </w:rPr>
      </w:pPr>
    </w:p>
    <w:p w14:paraId="36B95F01" w14:textId="0F9FE474" w:rsidR="005C08F1" w:rsidRPr="00AC3178" w:rsidRDefault="005C08F1" w:rsidP="005C08F1">
      <w:pPr>
        <w:spacing w:line="276" w:lineRule="auto"/>
        <w:jc w:val="both"/>
        <w:rPr>
          <w:b/>
          <w:bCs/>
          <w:sz w:val="24"/>
          <w:szCs w:val="24"/>
        </w:rPr>
      </w:pPr>
      <w:r>
        <w:rPr>
          <w:sz w:val="24"/>
          <w:szCs w:val="24"/>
        </w:rPr>
        <w:t>zawarta  w dniu</w:t>
      </w:r>
      <w:r w:rsidR="00D912A1">
        <w:rPr>
          <w:sz w:val="24"/>
          <w:szCs w:val="24"/>
        </w:rPr>
        <w:t xml:space="preserve"> </w:t>
      </w:r>
      <w:r w:rsidR="00D90763">
        <w:rPr>
          <w:sz w:val="24"/>
          <w:szCs w:val="24"/>
        </w:rPr>
        <w:t>...........</w:t>
      </w:r>
      <w:r w:rsidR="00D912A1">
        <w:rPr>
          <w:sz w:val="24"/>
          <w:szCs w:val="24"/>
        </w:rPr>
        <w:t>.</w:t>
      </w:r>
      <w:r w:rsidR="00975EFA">
        <w:rPr>
          <w:sz w:val="24"/>
          <w:szCs w:val="24"/>
        </w:rPr>
        <w:t>202</w:t>
      </w:r>
      <w:r w:rsidR="002D5388">
        <w:rPr>
          <w:sz w:val="24"/>
          <w:szCs w:val="24"/>
        </w:rPr>
        <w:t>6</w:t>
      </w:r>
      <w:r w:rsidR="000F180D">
        <w:rPr>
          <w:sz w:val="24"/>
          <w:szCs w:val="24"/>
        </w:rPr>
        <w:t xml:space="preserve"> </w:t>
      </w:r>
      <w:r w:rsidRPr="00AC3178">
        <w:rPr>
          <w:sz w:val="24"/>
          <w:szCs w:val="24"/>
        </w:rPr>
        <w:t>r.  w  Czerniewicach pomiędzy:</w:t>
      </w:r>
    </w:p>
    <w:p w14:paraId="007E69E1" w14:textId="77777777" w:rsidR="00464181" w:rsidRDefault="005C08F1" w:rsidP="005C08F1">
      <w:pPr>
        <w:keepNext/>
        <w:widowControl/>
        <w:spacing w:line="276" w:lineRule="auto"/>
        <w:jc w:val="both"/>
        <w:rPr>
          <w:sz w:val="24"/>
          <w:szCs w:val="24"/>
        </w:rPr>
      </w:pPr>
      <w:r w:rsidRPr="00AC3178">
        <w:rPr>
          <w:b/>
          <w:bCs/>
          <w:sz w:val="24"/>
          <w:szCs w:val="24"/>
        </w:rPr>
        <w:t xml:space="preserve">Gminą Czerniewice </w:t>
      </w:r>
      <w:r w:rsidRPr="00AC3178">
        <w:rPr>
          <w:sz w:val="24"/>
          <w:szCs w:val="24"/>
        </w:rPr>
        <w:t>z siedzibą w Czerniewicach, ul. Mazowiecka 42, 97-216 Czerniewice,</w:t>
      </w:r>
      <w:r w:rsidR="00464181">
        <w:rPr>
          <w:sz w:val="24"/>
          <w:szCs w:val="24"/>
        </w:rPr>
        <w:t xml:space="preserve"> NIP 773 22 73 907, REGON 590648095</w:t>
      </w:r>
    </w:p>
    <w:p w14:paraId="0CB09F47" w14:textId="77777777" w:rsidR="005C08F1" w:rsidRPr="00AC3178" w:rsidRDefault="00464181" w:rsidP="005C08F1">
      <w:pPr>
        <w:keepNext/>
        <w:widowControl/>
        <w:spacing w:line="276" w:lineRule="auto"/>
        <w:jc w:val="both"/>
        <w:rPr>
          <w:color w:val="000000"/>
          <w:sz w:val="24"/>
          <w:szCs w:val="24"/>
          <w:shd w:val="clear" w:color="auto" w:fill="FFFFFF"/>
        </w:rPr>
      </w:pPr>
      <w:r>
        <w:rPr>
          <w:sz w:val="24"/>
          <w:szCs w:val="24"/>
        </w:rPr>
        <w:t xml:space="preserve"> </w:t>
      </w:r>
      <w:r w:rsidR="005C08F1" w:rsidRPr="00AC3178">
        <w:rPr>
          <w:sz w:val="24"/>
          <w:szCs w:val="24"/>
        </w:rPr>
        <w:t xml:space="preserve">reprezentowaną przez </w:t>
      </w:r>
    </w:p>
    <w:p w14:paraId="6EDB25A8" w14:textId="77777777" w:rsidR="005C08F1" w:rsidRPr="00AC3178" w:rsidRDefault="005C08F1" w:rsidP="005C08F1">
      <w:pPr>
        <w:shd w:val="clear" w:color="auto" w:fill="FFFFFF"/>
        <w:spacing w:line="276" w:lineRule="auto"/>
        <w:jc w:val="both"/>
        <w:rPr>
          <w:color w:val="000000"/>
          <w:sz w:val="24"/>
          <w:szCs w:val="24"/>
          <w:shd w:val="clear" w:color="auto" w:fill="FFFFFF"/>
        </w:rPr>
      </w:pPr>
      <w:r w:rsidRPr="00AC3178">
        <w:rPr>
          <w:color w:val="000000"/>
          <w:sz w:val="24"/>
          <w:szCs w:val="24"/>
          <w:shd w:val="clear" w:color="auto" w:fill="FFFFFF"/>
        </w:rPr>
        <w:t>Pana  Andrzeja Bednarka  – Wójta  Gminy Czerniewice</w:t>
      </w:r>
    </w:p>
    <w:p w14:paraId="68409294" w14:textId="77777777" w:rsidR="005C08F1" w:rsidRPr="00AC3178" w:rsidRDefault="005C08F1" w:rsidP="005C08F1">
      <w:pPr>
        <w:shd w:val="clear" w:color="auto" w:fill="FFFFFF"/>
        <w:spacing w:line="276" w:lineRule="auto"/>
        <w:jc w:val="both"/>
        <w:rPr>
          <w:sz w:val="24"/>
          <w:szCs w:val="24"/>
        </w:rPr>
      </w:pPr>
      <w:r w:rsidRPr="00AC3178">
        <w:rPr>
          <w:sz w:val="24"/>
          <w:szCs w:val="24"/>
          <w:shd w:val="clear" w:color="auto" w:fill="FFFFFF"/>
        </w:rPr>
        <w:t xml:space="preserve">przy kontrasygnacie Skarbnika Gminy – Marzeny Pawelec  </w:t>
      </w:r>
    </w:p>
    <w:p w14:paraId="1044399F" w14:textId="77777777" w:rsidR="005C08F1" w:rsidRPr="00AC3178" w:rsidRDefault="005C08F1" w:rsidP="005C08F1">
      <w:pPr>
        <w:tabs>
          <w:tab w:val="center" w:pos="4535"/>
        </w:tabs>
        <w:spacing w:line="276" w:lineRule="auto"/>
        <w:jc w:val="both"/>
        <w:rPr>
          <w:bCs/>
          <w:sz w:val="24"/>
          <w:szCs w:val="24"/>
        </w:rPr>
      </w:pPr>
      <w:r w:rsidRPr="00AC3178">
        <w:rPr>
          <w:sz w:val="24"/>
          <w:szCs w:val="24"/>
        </w:rPr>
        <w:t xml:space="preserve">zwaną dalej </w:t>
      </w:r>
      <w:r w:rsidRPr="00AC3178">
        <w:rPr>
          <w:b/>
          <w:sz w:val="24"/>
          <w:szCs w:val="24"/>
        </w:rPr>
        <w:t>Zamawiającym,</w:t>
      </w:r>
      <w:r w:rsidRPr="00AC3178">
        <w:rPr>
          <w:b/>
          <w:sz w:val="24"/>
          <w:szCs w:val="24"/>
        </w:rPr>
        <w:tab/>
      </w:r>
    </w:p>
    <w:p w14:paraId="246333EC" w14:textId="77777777" w:rsidR="005C08F1" w:rsidRPr="00AC3178" w:rsidRDefault="005C08F1" w:rsidP="005C08F1">
      <w:pPr>
        <w:keepNext/>
        <w:widowControl/>
        <w:spacing w:line="276" w:lineRule="auto"/>
        <w:jc w:val="both"/>
        <w:rPr>
          <w:b/>
          <w:sz w:val="24"/>
          <w:szCs w:val="24"/>
        </w:rPr>
      </w:pPr>
      <w:r w:rsidRPr="00AC3178">
        <w:rPr>
          <w:bCs/>
          <w:sz w:val="24"/>
          <w:szCs w:val="24"/>
        </w:rPr>
        <w:t>a</w:t>
      </w:r>
    </w:p>
    <w:p w14:paraId="0CCBB031" w14:textId="77777777" w:rsidR="00D90763" w:rsidRPr="00F94993" w:rsidRDefault="00D90763" w:rsidP="00D90763">
      <w:pPr>
        <w:rPr>
          <w:rFonts w:eastAsia="Cambria"/>
          <w:i/>
          <w:sz w:val="22"/>
          <w:szCs w:val="22"/>
        </w:rPr>
      </w:pPr>
      <w:r w:rsidRPr="00F94993">
        <w:rPr>
          <w:rFonts w:eastAsia="Cambria"/>
          <w:i/>
          <w:sz w:val="22"/>
          <w:szCs w:val="22"/>
        </w:rPr>
        <w:t>*gdy kontrahentem jest spółka prawa handlowego:</w:t>
      </w:r>
    </w:p>
    <w:p w14:paraId="7D32F7E7" w14:textId="77777777" w:rsidR="00D90763" w:rsidRPr="00F94993" w:rsidRDefault="00D90763" w:rsidP="00D90763">
      <w:pPr>
        <w:rPr>
          <w:sz w:val="22"/>
          <w:szCs w:val="22"/>
        </w:rPr>
      </w:pPr>
    </w:p>
    <w:p w14:paraId="275D4A49" w14:textId="77777777" w:rsidR="00D90763" w:rsidRPr="00F94993" w:rsidRDefault="00D90763" w:rsidP="00D90763">
      <w:pPr>
        <w:spacing w:line="276" w:lineRule="auto"/>
        <w:jc w:val="both"/>
        <w:rPr>
          <w:rFonts w:eastAsia="Cambria"/>
          <w:sz w:val="22"/>
          <w:szCs w:val="22"/>
        </w:rPr>
      </w:pPr>
      <w:r w:rsidRPr="00F94993">
        <w:rPr>
          <w:rFonts w:eastAsia="Cambria"/>
          <w:b/>
          <w:sz w:val="22"/>
          <w:szCs w:val="22"/>
        </w:rPr>
        <w:t xml:space="preserve">spółką pod firmą „…” </w:t>
      </w:r>
      <w:r w:rsidRPr="00F94993">
        <w:rPr>
          <w:rFonts w:eastAsia="Cambria"/>
          <w:sz w:val="22"/>
          <w:szCs w:val="22"/>
        </w:rPr>
        <w:t>z siedzibą w …………………………...</w:t>
      </w:r>
      <w:r w:rsidRPr="00F94993">
        <w:rPr>
          <w:rFonts w:eastAsia="Cambria"/>
          <w:b/>
          <w:sz w:val="22"/>
          <w:szCs w:val="22"/>
        </w:rPr>
        <w:t xml:space="preserve"> </w:t>
      </w:r>
      <w:r w:rsidRPr="00F94993">
        <w:rPr>
          <w:rFonts w:eastAsia="Cambria"/>
          <w:i/>
          <w:sz w:val="22"/>
          <w:szCs w:val="22"/>
        </w:rPr>
        <w:t>(wpisać</w:t>
      </w:r>
      <w:r w:rsidRPr="00F94993">
        <w:rPr>
          <w:rFonts w:eastAsia="Cambria"/>
          <w:b/>
          <w:sz w:val="22"/>
          <w:szCs w:val="22"/>
        </w:rPr>
        <w:t xml:space="preserve"> </w:t>
      </w:r>
      <w:r w:rsidRPr="00F94993">
        <w:rPr>
          <w:rFonts w:eastAsia="Cambria"/>
          <w:b/>
          <w:i/>
          <w:sz w:val="22"/>
          <w:szCs w:val="22"/>
        </w:rPr>
        <w:t>tylko</w:t>
      </w:r>
      <w:r w:rsidRPr="00F94993">
        <w:rPr>
          <w:rFonts w:eastAsia="Cambria"/>
          <w:b/>
          <w:sz w:val="22"/>
          <w:szCs w:val="22"/>
        </w:rPr>
        <w:t xml:space="preserve"> </w:t>
      </w:r>
      <w:r w:rsidRPr="00F94993">
        <w:rPr>
          <w:rFonts w:eastAsia="Cambria"/>
          <w:i/>
          <w:sz w:val="22"/>
          <w:szCs w:val="22"/>
        </w:rPr>
        <w:t>nazwę miasta/miejscowości)</w:t>
      </w:r>
      <w:r w:rsidRPr="00F94993">
        <w:rPr>
          <w:rFonts w:eastAsia="Cambria"/>
          <w:sz w:val="22"/>
          <w:szCs w:val="22"/>
        </w:rPr>
        <w:t xml:space="preserve">, ul.   ………., ………………. </w:t>
      </w:r>
      <w:r w:rsidRPr="00F94993">
        <w:rPr>
          <w:rFonts w:eastAsia="Cambria"/>
          <w:i/>
          <w:sz w:val="22"/>
          <w:szCs w:val="22"/>
        </w:rPr>
        <w:t>(wpisać adres)</w:t>
      </w:r>
      <w:r w:rsidRPr="00F94993">
        <w:rPr>
          <w:rFonts w:eastAsia="Cambria"/>
          <w:sz w:val="22"/>
          <w:szCs w:val="22"/>
        </w:rPr>
        <w:t xml:space="preserve">, wpisaną do Rejestru Przedsiębiorców Krajowego Rejestru Sądowego pod numerem KRS ……….... – zgodnie </w:t>
      </w:r>
      <w:r w:rsidRPr="00F94993">
        <w:rPr>
          <w:rFonts w:eastAsia="Cambria"/>
          <w:sz w:val="22"/>
          <w:szCs w:val="22"/>
        </w:rPr>
        <w:br/>
        <w:t>z wydrukiem z Centralnej Informacji Krajowego Rejestru Sądowego, stanowiącym załącznik Nr</w:t>
      </w:r>
      <w:r w:rsidR="00763899">
        <w:rPr>
          <w:rFonts w:eastAsia="Cambria"/>
          <w:sz w:val="22"/>
          <w:szCs w:val="22"/>
        </w:rPr>
        <w:t xml:space="preserve">… </w:t>
      </w:r>
      <w:r w:rsidRPr="00F94993">
        <w:rPr>
          <w:rFonts w:eastAsia="Cambria"/>
          <w:sz w:val="22"/>
          <w:szCs w:val="22"/>
        </w:rPr>
        <w:t xml:space="preserve">  do umowy, NIP ………………..,   REGON</w:t>
      </w:r>
      <w:r w:rsidRPr="00F94993">
        <w:rPr>
          <w:rFonts w:eastAsia="Cambria"/>
          <w:sz w:val="22"/>
          <w:szCs w:val="22"/>
        </w:rPr>
        <w:tab/>
        <w:t>……………………..,</w:t>
      </w:r>
      <w:r w:rsidRPr="00F94993">
        <w:rPr>
          <w:rFonts w:eastAsia="Cambria"/>
          <w:sz w:val="22"/>
          <w:szCs w:val="22"/>
        </w:rPr>
        <w:tab/>
      </w:r>
    </w:p>
    <w:p w14:paraId="40F7A59E" w14:textId="77777777" w:rsidR="00D90763" w:rsidRPr="00F94993" w:rsidRDefault="00D90763" w:rsidP="00D90763">
      <w:pPr>
        <w:spacing w:line="276" w:lineRule="auto"/>
        <w:jc w:val="both"/>
        <w:rPr>
          <w:sz w:val="22"/>
          <w:szCs w:val="22"/>
        </w:rPr>
      </w:pPr>
      <w:r w:rsidRPr="00F94993">
        <w:rPr>
          <w:rFonts w:eastAsia="Cambria"/>
          <w:sz w:val="22"/>
          <w:szCs w:val="22"/>
        </w:rPr>
        <w:t>zwaną</w:t>
      </w:r>
      <w:r w:rsidRPr="00F94993">
        <w:rPr>
          <w:rFonts w:eastAsia="Cambria"/>
          <w:sz w:val="22"/>
          <w:szCs w:val="22"/>
        </w:rPr>
        <w:tab/>
        <w:t>dalej</w:t>
      </w:r>
      <w:r w:rsidRPr="00F94993">
        <w:rPr>
          <w:sz w:val="22"/>
          <w:szCs w:val="22"/>
        </w:rPr>
        <w:t xml:space="preserve"> </w:t>
      </w:r>
      <w:r w:rsidRPr="00F94993">
        <w:rPr>
          <w:rFonts w:eastAsia="Cambria"/>
          <w:b/>
          <w:sz w:val="22"/>
          <w:szCs w:val="22"/>
        </w:rPr>
        <w:t>„Wykonawcą”</w:t>
      </w:r>
      <w:r w:rsidRPr="00F94993">
        <w:rPr>
          <w:rFonts w:eastAsia="Cambria"/>
          <w:sz w:val="22"/>
          <w:szCs w:val="22"/>
        </w:rPr>
        <w:t>,</w:t>
      </w:r>
      <w:r w:rsidRPr="00F94993">
        <w:rPr>
          <w:sz w:val="22"/>
          <w:szCs w:val="22"/>
        </w:rPr>
        <w:tab/>
      </w:r>
    </w:p>
    <w:p w14:paraId="779962BB" w14:textId="77777777" w:rsidR="00D90763" w:rsidRPr="00F94993" w:rsidRDefault="00D90763" w:rsidP="00D90763">
      <w:pPr>
        <w:spacing w:line="276" w:lineRule="auto"/>
        <w:jc w:val="both"/>
        <w:rPr>
          <w:rFonts w:eastAsia="Cambria"/>
          <w:sz w:val="22"/>
          <w:szCs w:val="22"/>
        </w:rPr>
      </w:pPr>
      <w:r w:rsidRPr="00F94993">
        <w:rPr>
          <w:rFonts w:eastAsia="Cambria"/>
          <w:sz w:val="22"/>
          <w:szCs w:val="22"/>
        </w:rPr>
        <w:t>reprezentowaną</w:t>
      </w:r>
      <w:r w:rsidRPr="00F94993">
        <w:rPr>
          <w:sz w:val="22"/>
          <w:szCs w:val="22"/>
        </w:rPr>
        <w:t xml:space="preserve"> </w:t>
      </w:r>
      <w:r w:rsidRPr="00F94993">
        <w:rPr>
          <w:rFonts w:eastAsia="Cambria"/>
          <w:sz w:val="22"/>
          <w:szCs w:val="22"/>
        </w:rPr>
        <w:t>przez ..........</w:t>
      </w:r>
    </w:p>
    <w:p w14:paraId="526D92F3" w14:textId="77777777" w:rsidR="00D90763" w:rsidRPr="00F94993" w:rsidRDefault="00D90763" w:rsidP="00D90763">
      <w:pPr>
        <w:spacing w:line="276" w:lineRule="auto"/>
        <w:jc w:val="both"/>
        <w:rPr>
          <w:rFonts w:eastAsia="Cambria"/>
          <w:sz w:val="22"/>
          <w:szCs w:val="22"/>
        </w:rPr>
      </w:pPr>
      <w:r w:rsidRPr="00F94993">
        <w:rPr>
          <w:rFonts w:eastAsia="Cambria"/>
          <w:sz w:val="22"/>
          <w:szCs w:val="22"/>
        </w:rPr>
        <w:t xml:space="preserve">reprezentowaną  przez  …  </w:t>
      </w:r>
    </w:p>
    <w:p w14:paraId="50AB4739" w14:textId="77777777" w:rsidR="00D90763" w:rsidRPr="00F94993" w:rsidRDefault="00D90763" w:rsidP="00D90763">
      <w:pPr>
        <w:spacing w:line="276" w:lineRule="auto"/>
        <w:jc w:val="both"/>
        <w:rPr>
          <w:rFonts w:eastAsia="Cambria"/>
          <w:sz w:val="22"/>
          <w:szCs w:val="22"/>
        </w:rPr>
      </w:pPr>
      <w:r w:rsidRPr="00F94993">
        <w:rPr>
          <w:rFonts w:eastAsia="Cambria"/>
          <w:sz w:val="22"/>
          <w:szCs w:val="22"/>
        </w:rPr>
        <w:t xml:space="preserve">działającą/-ego  na  podstawie  pełnomocnictwa, stanowiącego załącznik Nr </w:t>
      </w:r>
      <w:r w:rsidR="003C74DA">
        <w:rPr>
          <w:rFonts w:eastAsia="Cambria"/>
          <w:sz w:val="22"/>
          <w:szCs w:val="22"/>
        </w:rPr>
        <w:t>…</w:t>
      </w:r>
      <w:r w:rsidRPr="00F94993">
        <w:rPr>
          <w:rFonts w:eastAsia="Cambria"/>
          <w:sz w:val="22"/>
          <w:szCs w:val="22"/>
        </w:rPr>
        <w:t xml:space="preserve"> do umowy,</w:t>
      </w:r>
    </w:p>
    <w:p w14:paraId="55D83278" w14:textId="77777777" w:rsidR="00D90763" w:rsidRPr="00F94993" w:rsidRDefault="00D90763" w:rsidP="00D90763">
      <w:pPr>
        <w:spacing w:line="276" w:lineRule="auto"/>
        <w:jc w:val="both"/>
        <w:rPr>
          <w:sz w:val="22"/>
          <w:szCs w:val="22"/>
        </w:rPr>
      </w:pPr>
    </w:p>
    <w:p w14:paraId="6214FA7C" w14:textId="77777777" w:rsidR="00D90763" w:rsidRPr="00F94993" w:rsidRDefault="00D90763" w:rsidP="00D90763">
      <w:pPr>
        <w:spacing w:line="276" w:lineRule="auto"/>
        <w:jc w:val="both"/>
        <w:rPr>
          <w:rFonts w:eastAsia="Cambria"/>
          <w:i/>
          <w:sz w:val="22"/>
          <w:szCs w:val="22"/>
        </w:rPr>
      </w:pPr>
      <w:r w:rsidRPr="00F94993">
        <w:rPr>
          <w:rFonts w:eastAsia="Cambria"/>
          <w:i/>
          <w:sz w:val="22"/>
          <w:szCs w:val="22"/>
        </w:rPr>
        <w:t>*gdy kontrahentem jest osoba fizyczna prowadząca działalność gospodarczą</w:t>
      </w:r>
      <w:r w:rsidRPr="00F94993">
        <w:rPr>
          <w:rFonts w:eastAsia="Cambria"/>
          <w:sz w:val="22"/>
          <w:szCs w:val="22"/>
        </w:rPr>
        <w:t>:</w:t>
      </w:r>
      <w:r w:rsidRPr="00F94993">
        <w:rPr>
          <w:rFonts w:eastAsia="Cambria"/>
          <w:i/>
          <w:sz w:val="22"/>
          <w:szCs w:val="22"/>
        </w:rPr>
        <w:t xml:space="preserve"> </w:t>
      </w:r>
    </w:p>
    <w:p w14:paraId="59DA5F88" w14:textId="77777777" w:rsidR="00D90763" w:rsidRPr="00F94993" w:rsidRDefault="00D90763" w:rsidP="00D90763">
      <w:pPr>
        <w:spacing w:line="276" w:lineRule="auto"/>
        <w:jc w:val="both"/>
        <w:rPr>
          <w:rFonts w:eastAsia="Cambria"/>
          <w:i/>
          <w:sz w:val="22"/>
          <w:szCs w:val="22"/>
        </w:rPr>
      </w:pPr>
      <w:r w:rsidRPr="00F94993">
        <w:rPr>
          <w:rFonts w:eastAsia="Cambria"/>
          <w:b/>
          <w:sz w:val="22"/>
          <w:szCs w:val="22"/>
        </w:rPr>
        <w:t xml:space="preserve">Panią/Panem …, </w:t>
      </w:r>
      <w:r w:rsidRPr="00F94993">
        <w:rPr>
          <w:rFonts w:eastAsia="Cambria"/>
          <w:sz w:val="22"/>
          <w:szCs w:val="22"/>
        </w:rPr>
        <w:t>legitymującą/-ym się dowodem osobistym seria i numer …, PESEL …,</w:t>
      </w:r>
      <w:r w:rsidRPr="00F94993">
        <w:rPr>
          <w:rFonts w:eastAsia="Cambria"/>
          <w:b/>
          <w:sz w:val="22"/>
          <w:szCs w:val="22"/>
        </w:rPr>
        <w:t xml:space="preserve"> </w:t>
      </w:r>
      <w:r w:rsidRPr="00F94993">
        <w:rPr>
          <w:rFonts w:eastAsia="Cambria"/>
          <w:sz w:val="22"/>
          <w:szCs w:val="22"/>
        </w:rPr>
        <w:t xml:space="preserve">zamieszkałą/-ym pod adresem …, prowadzącą/-ym działalność gospodarczą pod firmą „…” </w:t>
      </w:r>
      <w:r w:rsidRPr="00F94993">
        <w:rPr>
          <w:rFonts w:eastAsia="Cambria"/>
          <w:sz w:val="22"/>
          <w:szCs w:val="22"/>
        </w:rPr>
        <w:br/>
        <w:t xml:space="preserve">z siedzibą w … </w:t>
      </w:r>
      <w:r w:rsidRPr="00F94993">
        <w:rPr>
          <w:rFonts w:eastAsia="Cambria"/>
          <w:i/>
          <w:sz w:val="22"/>
          <w:szCs w:val="22"/>
        </w:rPr>
        <w:t>(wpisać</w:t>
      </w:r>
      <w:r w:rsidRPr="00F94993">
        <w:rPr>
          <w:rFonts w:eastAsia="Cambria"/>
          <w:sz w:val="22"/>
          <w:szCs w:val="22"/>
        </w:rPr>
        <w:t xml:space="preserve"> </w:t>
      </w:r>
      <w:r w:rsidRPr="00F94993">
        <w:rPr>
          <w:rFonts w:eastAsia="Cambria"/>
          <w:i/>
          <w:sz w:val="22"/>
          <w:szCs w:val="22"/>
        </w:rPr>
        <w:t>tylko</w:t>
      </w:r>
      <w:r w:rsidRPr="00F94993">
        <w:rPr>
          <w:rFonts w:eastAsia="Cambria"/>
          <w:sz w:val="22"/>
          <w:szCs w:val="22"/>
        </w:rPr>
        <w:t xml:space="preserve"> </w:t>
      </w:r>
      <w:r w:rsidRPr="00F94993">
        <w:rPr>
          <w:rFonts w:eastAsia="Cambria"/>
          <w:i/>
          <w:sz w:val="22"/>
          <w:szCs w:val="22"/>
        </w:rPr>
        <w:t>nazwę miasta/miejscowości)</w:t>
      </w:r>
      <w:r w:rsidRPr="00F94993">
        <w:rPr>
          <w:rFonts w:eastAsia="Cambria"/>
          <w:sz w:val="22"/>
          <w:szCs w:val="22"/>
        </w:rPr>
        <w:t xml:space="preserve">, ul. ……………….. </w:t>
      </w:r>
      <w:r w:rsidRPr="00F94993">
        <w:rPr>
          <w:rFonts w:eastAsia="Cambria"/>
          <w:i/>
          <w:sz w:val="22"/>
          <w:szCs w:val="22"/>
        </w:rPr>
        <w:t>(wpisać</w:t>
      </w:r>
      <w:bookmarkStart w:id="0" w:name="page2"/>
      <w:bookmarkEnd w:id="0"/>
      <w:r w:rsidRPr="00F94993">
        <w:rPr>
          <w:rFonts w:eastAsia="Cambria"/>
          <w:i/>
          <w:sz w:val="22"/>
          <w:szCs w:val="22"/>
        </w:rPr>
        <w:t xml:space="preserve"> adres)</w:t>
      </w:r>
      <w:r w:rsidRPr="00F94993">
        <w:rPr>
          <w:rFonts w:eastAsia="Cambria"/>
          <w:sz w:val="22"/>
          <w:szCs w:val="22"/>
        </w:rPr>
        <w:t>,</w:t>
      </w:r>
      <w:r w:rsidRPr="00F94993">
        <w:rPr>
          <w:rFonts w:eastAsia="Cambria"/>
          <w:i/>
          <w:sz w:val="22"/>
          <w:szCs w:val="22"/>
        </w:rPr>
        <w:t xml:space="preserve"> </w:t>
      </w:r>
    </w:p>
    <w:p w14:paraId="298FC13E" w14:textId="77777777" w:rsidR="00D90763" w:rsidRPr="00F94993" w:rsidRDefault="00D90763" w:rsidP="00D90763">
      <w:pPr>
        <w:spacing w:line="276" w:lineRule="auto"/>
        <w:jc w:val="both"/>
        <w:rPr>
          <w:rFonts w:eastAsia="Cambria"/>
          <w:sz w:val="22"/>
          <w:szCs w:val="22"/>
        </w:rPr>
      </w:pPr>
      <w:r w:rsidRPr="00F94993">
        <w:rPr>
          <w:rFonts w:eastAsia="Cambria"/>
          <w:sz w:val="22"/>
          <w:szCs w:val="22"/>
        </w:rPr>
        <w:t>– zgodnie z wydrukiem z Centralnej Ewidencji i Informacji o Działalności</w:t>
      </w:r>
      <w:r w:rsidRPr="00F94993">
        <w:rPr>
          <w:rFonts w:eastAsia="Cambria"/>
          <w:i/>
          <w:sz w:val="22"/>
          <w:szCs w:val="22"/>
        </w:rPr>
        <w:t xml:space="preserve"> </w:t>
      </w:r>
      <w:r w:rsidRPr="00F94993">
        <w:rPr>
          <w:rFonts w:eastAsia="Cambria"/>
          <w:sz w:val="22"/>
          <w:szCs w:val="22"/>
        </w:rPr>
        <w:t>Gospodar</w:t>
      </w:r>
      <w:r>
        <w:rPr>
          <w:rFonts w:eastAsia="Cambria"/>
          <w:sz w:val="22"/>
          <w:szCs w:val="22"/>
        </w:rPr>
        <w:t>czej, stanowiącym załącznik Nr</w:t>
      </w:r>
      <w:r w:rsidR="003C74DA">
        <w:rPr>
          <w:rFonts w:eastAsia="Cambria"/>
          <w:sz w:val="22"/>
          <w:szCs w:val="22"/>
        </w:rPr>
        <w:t>………</w:t>
      </w:r>
      <w:r w:rsidRPr="00F94993">
        <w:rPr>
          <w:rFonts w:eastAsia="Cambria"/>
          <w:sz w:val="22"/>
          <w:szCs w:val="22"/>
        </w:rPr>
        <w:t xml:space="preserve"> do umowy, NIP ……………, REGON ………….,</w:t>
      </w:r>
    </w:p>
    <w:p w14:paraId="0AF54364" w14:textId="77777777" w:rsidR="00494A80" w:rsidRPr="001759F0" w:rsidRDefault="00494A80" w:rsidP="001759F0">
      <w:pPr>
        <w:keepNext/>
        <w:widowControl/>
        <w:spacing w:line="276" w:lineRule="auto"/>
        <w:jc w:val="both"/>
        <w:rPr>
          <w:rFonts w:eastAsia="Cambria"/>
          <w:sz w:val="24"/>
          <w:szCs w:val="24"/>
        </w:rPr>
      </w:pPr>
      <w:r w:rsidRPr="00556B06">
        <w:rPr>
          <w:rFonts w:eastAsia="Cambria"/>
          <w:sz w:val="24"/>
          <w:szCs w:val="24"/>
        </w:rPr>
        <w:t xml:space="preserve">wspólnie zwanymi dalej </w:t>
      </w:r>
      <w:r w:rsidRPr="00556B06">
        <w:rPr>
          <w:rFonts w:eastAsia="Cambria"/>
          <w:b/>
          <w:sz w:val="24"/>
          <w:szCs w:val="24"/>
        </w:rPr>
        <w:t>„Stronami”</w:t>
      </w:r>
      <w:r w:rsidRPr="00556B06">
        <w:rPr>
          <w:rFonts w:eastAsia="Cambria"/>
          <w:sz w:val="24"/>
          <w:szCs w:val="24"/>
        </w:rPr>
        <w:t>, o następującej treści:</w:t>
      </w:r>
    </w:p>
    <w:p w14:paraId="7E26FAF6" w14:textId="77777777" w:rsidR="005C08F1" w:rsidRPr="001759F0" w:rsidRDefault="005C08F1" w:rsidP="001759F0">
      <w:pPr>
        <w:spacing w:line="276" w:lineRule="auto"/>
        <w:jc w:val="both"/>
        <w:rPr>
          <w:sz w:val="24"/>
          <w:szCs w:val="24"/>
        </w:rPr>
      </w:pPr>
    </w:p>
    <w:p w14:paraId="3876B2F1" w14:textId="77777777" w:rsidR="005C08F1" w:rsidRPr="00F94993" w:rsidRDefault="005C08F1" w:rsidP="005C08F1">
      <w:pPr>
        <w:jc w:val="center"/>
        <w:rPr>
          <w:rFonts w:eastAsia="Cambria"/>
          <w:b/>
          <w:sz w:val="22"/>
          <w:szCs w:val="22"/>
        </w:rPr>
      </w:pPr>
      <w:r w:rsidRPr="00F94993">
        <w:rPr>
          <w:rFonts w:eastAsia="Cambria"/>
          <w:b/>
          <w:sz w:val="22"/>
          <w:szCs w:val="22"/>
        </w:rPr>
        <w:t>Oświadczenia Stron</w:t>
      </w:r>
    </w:p>
    <w:p w14:paraId="3CBB9FE4" w14:textId="77777777" w:rsidR="00D90763" w:rsidRPr="003C74DA" w:rsidRDefault="00AA1338" w:rsidP="00245704">
      <w:pPr>
        <w:spacing w:line="276" w:lineRule="auto"/>
        <w:ind w:left="284" w:hanging="284"/>
        <w:jc w:val="both"/>
        <w:rPr>
          <w:sz w:val="24"/>
          <w:szCs w:val="24"/>
        </w:rPr>
      </w:pPr>
      <w:r>
        <w:rPr>
          <w:rFonts w:eastAsia="Cambria"/>
          <w:sz w:val="24"/>
          <w:szCs w:val="24"/>
        </w:rPr>
        <w:t xml:space="preserve">1. </w:t>
      </w:r>
      <w:r w:rsidR="005C08F1" w:rsidRPr="00464181">
        <w:rPr>
          <w:rFonts w:eastAsia="Cambria"/>
          <w:sz w:val="24"/>
          <w:szCs w:val="24"/>
        </w:rPr>
        <w:t>Strony oświadczają, że niniejsza umowa, zwana dalej „umową”, została zawarta w wyniku udzielenia zamówienia publicznego w trybie</w:t>
      </w:r>
      <w:r w:rsidR="00F6356A">
        <w:rPr>
          <w:rFonts w:eastAsia="Cambria"/>
          <w:sz w:val="24"/>
          <w:szCs w:val="24"/>
        </w:rPr>
        <w:t xml:space="preserve"> </w:t>
      </w:r>
      <w:r w:rsidR="00D90763" w:rsidRPr="00D90763">
        <w:rPr>
          <w:sz w:val="24"/>
          <w:szCs w:val="24"/>
        </w:rPr>
        <w:t>podstawowym (art. 275 pkt 1 ustawy Pzp), zgodnie z przepisami ustawy z dnia 11 września 2019 r. – Prawo zamówień publicznych</w:t>
      </w:r>
    </w:p>
    <w:p w14:paraId="04F1CD97" w14:textId="77777777" w:rsidR="005C08F1" w:rsidRPr="003C74DA" w:rsidRDefault="00AA1338" w:rsidP="00245704">
      <w:pPr>
        <w:spacing w:line="276" w:lineRule="auto"/>
        <w:ind w:left="284" w:hanging="284"/>
        <w:jc w:val="both"/>
        <w:rPr>
          <w:rFonts w:eastAsia="Cambria"/>
          <w:b/>
          <w:sz w:val="24"/>
          <w:szCs w:val="24"/>
        </w:rPr>
      </w:pPr>
      <w:r>
        <w:rPr>
          <w:rFonts w:eastAsia="Cambria"/>
          <w:sz w:val="24"/>
          <w:szCs w:val="24"/>
        </w:rPr>
        <w:t xml:space="preserve">2. </w:t>
      </w:r>
      <w:r w:rsidR="005C08F1" w:rsidRPr="00464181">
        <w:rPr>
          <w:rFonts w:eastAsia="Cambria"/>
          <w:sz w:val="24"/>
          <w:szCs w:val="24"/>
        </w:rPr>
        <w:t xml:space="preserve">Wykonawca oświadcza, że spełnia warunki określone w art. </w:t>
      </w:r>
      <w:r>
        <w:rPr>
          <w:rFonts w:eastAsia="Cambria"/>
          <w:sz w:val="24"/>
          <w:szCs w:val="24"/>
        </w:rPr>
        <w:t>112 ust. 2</w:t>
      </w:r>
      <w:r w:rsidR="005C08F1" w:rsidRPr="00464181">
        <w:rPr>
          <w:rFonts w:eastAsia="Cambria"/>
          <w:sz w:val="24"/>
          <w:szCs w:val="24"/>
        </w:rPr>
        <w:t xml:space="preserve"> ustawy, o której mowa w ust. 1 oraz nie podlega wykluczeniu na podstawie art. </w:t>
      </w:r>
      <w:r>
        <w:rPr>
          <w:rFonts w:eastAsia="Cambria"/>
          <w:sz w:val="24"/>
          <w:szCs w:val="24"/>
        </w:rPr>
        <w:t xml:space="preserve">108 </w:t>
      </w:r>
      <w:r w:rsidR="005C08F1" w:rsidRPr="00464181">
        <w:rPr>
          <w:rFonts w:eastAsia="Cambria"/>
          <w:sz w:val="24"/>
          <w:szCs w:val="24"/>
        </w:rPr>
        <w:t>ust. 1 ustawy.</w:t>
      </w:r>
    </w:p>
    <w:p w14:paraId="5D4764CC" w14:textId="77777777" w:rsidR="002A0CDC" w:rsidRDefault="00AA1338" w:rsidP="00245704">
      <w:pPr>
        <w:tabs>
          <w:tab w:val="left" w:pos="567"/>
        </w:tabs>
        <w:spacing w:line="276" w:lineRule="auto"/>
        <w:ind w:left="284" w:hanging="284"/>
        <w:jc w:val="both"/>
        <w:rPr>
          <w:b/>
          <w:sz w:val="24"/>
          <w:szCs w:val="24"/>
        </w:rPr>
      </w:pPr>
      <w:r>
        <w:rPr>
          <w:rFonts w:eastAsia="Cambria"/>
          <w:b/>
          <w:sz w:val="24"/>
          <w:szCs w:val="24"/>
        </w:rPr>
        <w:t xml:space="preserve">3. </w:t>
      </w:r>
      <w:r w:rsidR="005C08F1" w:rsidRPr="008D3A4A">
        <w:rPr>
          <w:rFonts w:eastAsia="Cambria"/>
          <w:b/>
          <w:sz w:val="24"/>
          <w:szCs w:val="24"/>
        </w:rPr>
        <w:t xml:space="preserve">Zamawiający oświadcza, iż zadanie, o którym mowa w § 1 umowy realizowane jest </w:t>
      </w:r>
      <w:r w:rsidR="005C08F1">
        <w:rPr>
          <w:rFonts w:eastAsia="Cambria"/>
          <w:b/>
          <w:sz w:val="24"/>
          <w:szCs w:val="24"/>
        </w:rPr>
        <w:br/>
        <w:t xml:space="preserve">w </w:t>
      </w:r>
      <w:r w:rsidR="005C08F1" w:rsidRPr="008D3A4A">
        <w:rPr>
          <w:rFonts w:eastAsia="Cambria"/>
          <w:b/>
          <w:sz w:val="24"/>
          <w:szCs w:val="24"/>
        </w:rPr>
        <w:t xml:space="preserve">ramach </w:t>
      </w:r>
      <w:r w:rsidR="005C08F1">
        <w:rPr>
          <w:b/>
          <w:sz w:val="24"/>
          <w:szCs w:val="24"/>
        </w:rPr>
        <w:t xml:space="preserve">inwestycji </w:t>
      </w:r>
      <w:r w:rsidR="00980B52" w:rsidRPr="00C34DD7">
        <w:rPr>
          <w:rFonts w:eastAsia="Calibri"/>
          <w:b/>
          <w:bCs/>
          <w:color w:val="000000"/>
          <w:sz w:val="24"/>
          <w:szCs w:val="24"/>
        </w:rPr>
        <w:t>„</w:t>
      </w:r>
      <w:r w:rsidR="002A0CDC" w:rsidRPr="002A0CDC">
        <w:rPr>
          <w:rFonts w:eastAsia="Calibri"/>
          <w:b/>
          <w:bCs/>
          <w:color w:val="000000"/>
          <w:sz w:val="24"/>
          <w:szCs w:val="24"/>
        </w:rPr>
        <w:t>Budowa szlaku turystycznego „Poznaj dziedzictwo kulturowe i przyrodnicze doliny Krzemionki i Luboczanki</w:t>
      </w:r>
      <w:r w:rsidR="00980B52" w:rsidRPr="00C34DD7">
        <w:rPr>
          <w:rFonts w:eastAsia="Calibri"/>
          <w:b/>
          <w:bCs/>
          <w:color w:val="000000"/>
          <w:sz w:val="24"/>
          <w:szCs w:val="24"/>
        </w:rPr>
        <w:t xml:space="preserve">” </w:t>
      </w:r>
      <w:r w:rsidR="00980B52" w:rsidRPr="00C34DD7">
        <w:rPr>
          <w:b/>
          <w:sz w:val="24"/>
          <w:szCs w:val="24"/>
        </w:rPr>
        <w:t>dofinansowanego z</w:t>
      </w:r>
      <w:r w:rsidR="005E4085">
        <w:rPr>
          <w:b/>
          <w:sz w:val="24"/>
          <w:szCs w:val="24"/>
        </w:rPr>
        <w:t>e</w:t>
      </w:r>
      <w:r w:rsidR="00980B52" w:rsidRPr="00C34DD7">
        <w:rPr>
          <w:b/>
          <w:sz w:val="24"/>
          <w:szCs w:val="24"/>
        </w:rPr>
        <w:t xml:space="preserve"> środków </w:t>
      </w:r>
      <w:r w:rsidR="002A0CDC" w:rsidRPr="002A0CDC">
        <w:rPr>
          <w:b/>
          <w:bCs/>
          <w:sz w:val="24"/>
          <w:szCs w:val="24"/>
        </w:rPr>
        <w:t>Europejskiego Programu Regionalnego Fundusze Europejskie dla Łódzkiego 2021-2027</w:t>
      </w:r>
      <w:r w:rsidR="002A0CDC">
        <w:rPr>
          <w:b/>
          <w:bCs/>
        </w:rPr>
        <w:t xml:space="preserve"> </w:t>
      </w:r>
      <w:r w:rsidR="00980B52" w:rsidRPr="00C34DD7">
        <w:rPr>
          <w:b/>
          <w:sz w:val="24"/>
          <w:szCs w:val="24"/>
        </w:rPr>
        <w:t xml:space="preserve">oraz z Budżetu Gminy Czerniewice. </w:t>
      </w:r>
    </w:p>
    <w:p w14:paraId="5FB15B52" w14:textId="580A3B86" w:rsidR="002D5388" w:rsidRPr="003730C9" w:rsidRDefault="00980B52" w:rsidP="003730C9">
      <w:pPr>
        <w:tabs>
          <w:tab w:val="left" w:pos="567"/>
        </w:tabs>
        <w:spacing w:line="276" w:lineRule="auto"/>
        <w:ind w:left="284"/>
        <w:jc w:val="both"/>
        <w:rPr>
          <w:b/>
          <w:sz w:val="18"/>
          <w:szCs w:val="18"/>
        </w:rPr>
      </w:pPr>
      <w:r w:rsidRPr="00C34DD7">
        <w:rPr>
          <w:rFonts w:eastAsia="Cambria"/>
          <w:b/>
          <w:sz w:val="24"/>
          <w:szCs w:val="24"/>
        </w:rPr>
        <w:t>Budowa realizowana jest w formacie zaprojektuj i wybuduj</w:t>
      </w:r>
      <w:r w:rsidR="00245704">
        <w:rPr>
          <w:rFonts w:eastAsia="Cambria"/>
          <w:b/>
          <w:sz w:val="24"/>
          <w:szCs w:val="24"/>
        </w:rPr>
        <w:t>.</w:t>
      </w:r>
    </w:p>
    <w:p w14:paraId="6D6179F5" w14:textId="77777777" w:rsidR="005C08F1" w:rsidRDefault="005C08F1" w:rsidP="00AA1338">
      <w:pPr>
        <w:pStyle w:val="Podtytu"/>
        <w:tabs>
          <w:tab w:val="left" w:pos="4224"/>
          <w:tab w:val="center" w:pos="4535"/>
        </w:tabs>
        <w:jc w:val="center"/>
        <w:rPr>
          <w:sz w:val="24"/>
          <w:szCs w:val="24"/>
        </w:rPr>
      </w:pPr>
      <w:r w:rsidRPr="006500AA">
        <w:rPr>
          <w:sz w:val="24"/>
          <w:szCs w:val="24"/>
        </w:rPr>
        <w:lastRenderedPageBreak/>
        <w:t>§1</w:t>
      </w:r>
    </w:p>
    <w:p w14:paraId="4F909474" w14:textId="77777777" w:rsidR="005C08F1" w:rsidRPr="006500AA" w:rsidRDefault="005C08F1" w:rsidP="005C08F1">
      <w:pPr>
        <w:pStyle w:val="Podtytu"/>
        <w:tabs>
          <w:tab w:val="left" w:pos="4224"/>
          <w:tab w:val="center" w:pos="4535"/>
        </w:tabs>
        <w:jc w:val="center"/>
        <w:rPr>
          <w:sz w:val="24"/>
          <w:szCs w:val="24"/>
        </w:rPr>
      </w:pPr>
      <w:r>
        <w:rPr>
          <w:sz w:val="24"/>
          <w:szCs w:val="24"/>
        </w:rPr>
        <w:t>Przedmiot umowy</w:t>
      </w:r>
    </w:p>
    <w:p w14:paraId="20473A7F" w14:textId="77777777" w:rsidR="00671678" w:rsidRPr="00671678" w:rsidRDefault="00980B52" w:rsidP="00671678">
      <w:pPr>
        <w:pStyle w:val="Podtytu"/>
        <w:numPr>
          <w:ilvl w:val="0"/>
          <w:numId w:val="27"/>
        </w:numPr>
        <w:suppressAutoHyphens/>
        <w:spacing w:line="276" w:lineRule="auto"/>
        <w:ind w:left="284" w:hanging="284"/>
        <w:rPr>
          <w:sz w:val="24"/>
          <w:szCs w:val="24"/>
        </w:rPr>
      </w:pPr>
      <w:r w:rsidRPr="00980B52">
        <w:rPr>
          <w:sz w:val="24"/>
          <w:szCs w:val="24"/>
        </w:rPr>
        <w:t xml:space="preserve">Przedmiotem niniejszej umowy jest wykonanie zadania pn.: </w:t>
      </w:r>
      <w:r w:rsidRPr="00980B52">
        <w:rPr>
          <w:rFonts w:eastAsia="Calibri"/>
          <w:bCs/>
          <w:color w:val="000000"/>
          <w:sz w:val="24"/>
          <w:szCs w:val="24"/>
        </w:rPr>
        <w:t>„</w:t>
      </w:r>
      <w:r w:rsidR="002A0CDC" w:rsidRPr="00C34DD7">
        <w:rPr>
          <w:rFonts w:eastAsia="Calibri"/>
          <w:bCs/>
          <w:color w:val="000000"/>
          <w:sz w:val="24"/>
          <w:szCs w:val="24"/>
        </w:rPr>
        <w:t>„</w:t>
      </w:r>
      <w:r w:rsidR="002A0CDC" w:rsidRPr="002A0CDC">
        <w:rPr>
          <w:rFonts w:eastAsia="Calibri"/>
          <w:bCs/>
          <w:color w:val="000000"/>
          <w:sz w:val="24"/>
          <w:szCs w:val="24"/>
        </w:rPr>
        <w:t xml:space="preserve">Budowa szlaku turystycznego „Poznaj dziedzictwo kulturowe i przyrodnicze doliny Krzemionki </w:t>
      </w:r>
      <w:r w:rsidR="0034310C">
        <w:rPr>
          <w:rFonts w:eastAsia="Calibri"/>
          <w:bCs/>
          <w:color w:val="000000"/>
          <w:sz w:val="24"/>
          <w:szCs w:val="24"/>
        </w:rPr>
        <w:br/>
      </w:r>
      <w:r w:rsidR="002A0CDC" w:rsidRPr="002A0CDC">
        <w:rPr>
          <w:rFonts w:eastAsia="Calibri"/>
          <w:bCs/>
          <w:color w:val="000000"/>
          <w:sz w:val="24"/>
          <w:szCs w:val="24"/>
        </w:rPr>
        <w:t>i Luboczanki</w:t>
      </w:r>
      <w:r w:rsidRPr="00980B52">
        <w:rPr>
          <w:rFonts w:eastAsia="Calibri"/>
          <w:bCs/>
          <w:color w:val="000000"/>
          <w:sz w:val="24"/>
          <w:szCs w:val="24"/>
        </w:rPr>
        <w:t xml:space="preserve">”, </w:t>
      </w:r>
      <w:r w:rsidRPr="00980B52">
        <w:rPr>
          <w:rFonts w:eastAsia="Calibri"/>
          <w:color w:val="000000"/>
          <w:sz w:val="24"/>
          <w:szCs w:val="24"/>
        </w:rPr>
        <w:t>dla którego w dniu ……………202</w:t>
      </w:r>
      <w:r w:rsidR="002A0CDC">
        <w:rPr>
          <w:rFonts w:eastAsia="Calibri"/>
          <w:color w:val="000000"/>
          <w:sz w:val="24"/>
          <w:szCs w:val="24"/>
        </w:rPr>
        <w:t>6</w:t>
      </w:r>
      <w:r w:rsidRPr="00980B52">
        <w:rPr>
          <w:rFonts w:eastAsia="Calibri"/>
          <w:color w:val="000000"/>
          <w:sz w:val="24"/>
          <w:szCs w:val="24"/>
        </w:rPr>
        <w:t xml:space="preserve"> r. nastąpiło otwarcie ofert </w:t>
      </w:r>
      <w:r w:rsidR="0034310C">
        <w:rPr>
          <w:rFonts w:eastAsia="Calibri"/>
          <w:color w:val="000000"/>
          <w:sz w:val="24"/>
          <w:szCs w:val="24"/>
        </w:rPr>
        <w:br/>
      </w:r>
      <w:r w:rsidRPr="00980B52">
        <w:rPr>
          <w:rFonts w:eastAsia="Calibri"/>
          <w:color w:val="000000"/>
          <w:sz w:val="24"/>
          <w:szCs w:val="24"/>
        </w:rPr>
        <w:t>w przeprowadzonym postępowaniu w trybie podstawowym.</w:t>
      </w:r>
    </w:p>
    <w:p w14:paraId="4825FB5C" w14:textId="77777777" w:rsidR="00671678" w:rsidRDefault="002A0CDC" w:rsidP="005854CB">
      <w:pPr>
        <w:pStyle w:val="Podtytu"/>
        <w:numPr>
          <w:ilvl w:val="0"/>
          <w:numId w:val="27"/>
        </w:numPr>
        <w:suppressAutoHyphens/>
        <w:spacing w:line="276" w:lineRule="auto"/>
        <w:ind w:left="284" w:hanging="284"/>
        <w:rPr>
          <w:b w:val="0"/>
          <w:sz w:val="24"/>
          <w:szCs w:val="24"/>
        </w:rPr>
      </w:pPr>
      <w:r w:rsidRPr="002A0CDC">
        <w:t xml:space="preserve"> </w:t>
      </w:r>
      <w:r w:rsidRPr="00671678">
        <w:rPr>
          <w:b w:val="0"/>
          <w:sz w:val="24"/>
          <w:szCs w:val="24"/>
        </w:rPr>
        <w:t>Inwestycja polegająca na b</w:t>
      </w:r>
      <w:r w:rsidRPr="00671678">
        <w:rPr>
          <w:rFonts w:eastAsia="Calibri"/>
          <w:b w:val="0"/>
          <w:color w:val="000000"/>
          <w:sz w:val="24"/>
          <w:szCs w:val="24"/>
        </w:rPr>
        <w:t>udowie szlaku turystycznego</w:t>
      </w:r>
      <w:r w:rsidR="00671678" w:rsidRPr="00671678">
        <w:rPr>
          <w:rFonts w:eastAsia="Calibri"/>
          <w:b w:val="0"/>
          <w:color w:val="000000"/>
          <w:sz w:val="24"/>
          <w:szCs w:val="24"/>
        </w:rPr>
        <w:t xml:space="preserve"> przyczyni się do </w:t>
      </w:r>
      <w:r w:rsidR="00671678" w:rsidRPr="00671678">
        <w:rPr>
          <w:b w:val="0"/>
          <w:sz w:val="24"/>
          <w:szCs w:val="24"/>
        </w:rPr>
        <w:t xml:space="preserve">stworzenia zintegrowanej sieci rowerowej, wykorzystującej bogactwo kultury i historii gminy oraz regionu. </w:t>
      </w:r>
    </w:p>
    <w:p w14:paraId="30B88D8B" w14:textId="479CCD28" w:rsidR="00671678" w:rsidRPr="00671678" w:rsidRDefault="00671678" w:rsidP="00671678">
      <w:pPr>
        <w:pStyle w:val="Podtytu"/>
        <w:suppressAutoHyphens/>
        <w:spacing w:line="276" w:lineRule="auto"/>
        <w:ind w:left="284"/>
        <w:rPr>
          <w:sz w:val="24"/>
          <w:szCs w:val="24"/>
        </w:rPr>
      </w:pPr>
      <w:r w:rsidRPr="00671678">
        <w:rPr>
          <w:b w:val="0"/>
          <w:sz w:val="24"/>
          <w:szCs w:val="24"/>
        </w:rPr>
        <w:t xml:space="preserve">Stworzenie zintegrowanej sieci rowerowej, która łączy najważniejsze atrakcje kulturalne </w:t>
      </w:r>
      <w:r w:rsidRPr="00671678">
        <w:rPr>
          <w:b w:val="0"/>
          <w:sz w:val="24"/>
          <w:szCs w:val="24"/>
        </w:rPr>
        <w:br/>
        <w:t>i historyczne gminy Czerniewice i okolic, znacząco przyczyni się do zwiększenia atrakcyjności regionu jako celu turystycznego. Dla przedmiotowego zadania Zamawiający posiada Program funkcjonalno – Użytkowy na podstawie, którego Wykonawca zobowiązany jest wykonać zadanie.</w:t>
      </w:r>
    </w:p>
    <w:p w14:paraId="2536AC02" w14:textId="68369D6B" w:rsidR="00671678" w:rsidRPr="00671678" w:rsidRDefault="00671678" w:rsidP="00671678">
      <w:pPr>
        <w:pStyle w:val="Podtytu"/>
        <w:numPr>
          <w:ilvl w:val="0"/>
          <w:numId w:val="27"/>
        </w:numPr>
        <w:suppressAutoHyphens/>
        <w:spacing w:line="276" w:lineRule="auto"/>
        <w:ind w:left="284" w:hanging="284"/>
        <w:rPr>
          <w:sz w:val="24"/>
          <w:szCs w:val="24"/>
        </w:rPr>
      </w:pPr>
      <w:r>
        <w:rPr>
          <w:b w:val="0"/>
          <w:sz w:val="24"/>
          <w:szCs w:val="24"/>
        </w:rPr>
        <w:t>W ramach inwestycji Wykonawca wykona:</w:t>
      </w:r>
    </w:p>
    <w:p w14:paraId="34A8B7B8" w14:textId="22859A15" w:rsidR="00671678" w:rsidRDefault="00671678" w:rsidP="00671678">
      <w:pPr>
        <w:pStyle w:val="Podtytu"/>
        <w:suppressAutoHyphens/>
        <w:spacing w:line="276" w:lineRule="auto"/>
        <w:ind w:left="284"/>
        <w:rPr>
          <w:b w:val="0"/>
          <w:bCs/>
          <w:sz w:val="24"/>
          <w:szCs w:val="24"/>
        </w:rPr>
      </w:pPr>
      <w:r w:rsidRPr="00671678">
        <w:rPr>
          <w:b w:val="0"/>
          <w:bCs/>
          <w:sz w:val="24"/>
          <w:szCs w:val="24"/>
        </w:rPr>
        <w:t xml:space="preserve">– dokumentację </w:t>
      </w:r>
      <w:r>
        <w:rPr>
          <w:b w:val="0"/>
          <w:bCs/>
          <w:sz w:val="24"/>
          <w:szCs w:val="24"/>
        </w:rPr>
        <w:t>projektową</w:t>
      </w:r>
    </w:p>
    <w:p w14:paraId="6F1C0B68" w14:textId="7BB50E3D" w:rsidR="00671678" w:rsidRDefault="00671678" w:rsidP="00671678">
      <w:pPr>
        <w:pStyle w:val="Podtytu"/>
        <w:suppressAutoHyphens/>
        <w:spacing w:line="276" w:lineRule="auto"/>
        <w:ind w:left="284"/>
        <w:rPr>
          <w:b w:val="0"/>
          <w:bCs/>
          <w:sz w:val="24"/>
          <w:szCs w:val="24"/>
        </w:rPr>
      </w:pPr>
      <w:r>
        <w:rPr>
          <w:b w:val="0"/>
          <w:bCs/>
          <w:sz w:val="24"/>
          <w:szCs w:val="24"/>
        </w:rPr>
        <w:t>- roboty budowlane</w:t>
      </w:r>
    </w:p>
    <w:p w14:paraId="2B953997" w14:textId="44F4983E" w:rsidR="00671678" w:rsidRPr="00671678" w:rsidRDefault="00671678" w:rsidP="00671678">
      <w:pPr>
        <w:pStyle w:val="Podtytu"/>
        <w:suppressAutoHyphens/>
        <w:spacing w:line="276" w:lineRule="auto"/>
        <w:ind w:left="284"/>
        <w:rPr>
          <w:b w:val="0"/>
          <w:bCs/>
          <w:sz w:val="24"/>
          <w:szCs w:val="24"/>
        </w:rPr>
      </w:pPr>
      <w:r>
        <w:rPr>
          <w:b w:val="0"/>
          <w:bCs/>
          <w:sz w:val="24"/>
          <w:szCs w:val="24"/>
        </w:rPr>
        <w:t>– działania w zakresie promowania oferty kulturalnej</w:t>
      </w:r>
    </w:p>
    <w:p w14:paraId="35BDAAD8" w14:textId="4E3E87FA" w:rsidR="00980B52" w:rsidRPr="002A0CDC" w:rsidRDefault="00980B52" w:rsidP="00671678">
      <w:pPr>
        <w:pStyle w:val="Podtytu"/>
        <w:numPr>
          <w:ilvl w:val="0"/>
          <w:numId w:val="27"/>
        </w:numPr>
        <w:suppressAutoHyphens/>
        <w:spacing w:line="276" w:lineRule="auto"/>
        <w:ind w:left="284" w:hanging="284"/>
        <w:rPr>
          <w:bCs/>
          <w:sz w:val="24"/>
          <w:szCs w:val="24"/>
        </w:rPr>
      </w:pPr>
      <w:r w:rsidRPr="002A0CDC">
        <w:rPr>
          <w:bCs/>
          <w:color w:val="000000"/>
          <w:sz w:val="24"/>
          <w:szCs w:val="24"/>
        </w:rPr>
        <w:t xml:space="preserve">Wykonawca zobowiązuje się do wykonania przedmiotu umowy zgodnie </w:t>
      </w:r>
      <w:r w:rsidRPr="002A0CDC">
        <w:rPr>
          <w:bCs/>
          <w:color w:val="000000"/>
          <w:sz w:val="24"/>
          <w:szCs w:val="24"/>
        </w:rPr>
        <w:br/>
        <w:t xml:space="preserve">z PFU, zasadami wiedzy technicznej i sztuki budowlanej, obowiązującymi przepisami i polskimi normami oraz oddania przedmiotu niniejszej umowy Zamawiającemu </w:t>
      </w:r>
      <w:r w:rsidR="006E6905" w:rsidRPr="002A0CDC">
        <w:rPr>
          <w:bCs/>
          <w:color w:val="000000"/>
          <w:sz w:val="24"/>
          <w:szCs w:val="24"/>
        </w:rPr>
        <w:br/>
      </w:r>
      <w:r w:rsidRPr="002A0CDC">
        <w:rPr>
          <w:bCs/>
          <w:color w:val="000000"/>
          <w:sz w:val="24"/>
          <w:szCs w:val="24"/>
        </w:rPr>
        <w:t>w terminie w niej uzgodnionym.</w:t>
      </w:r>
    </w:p>
    <w:p w14:paraId="484FFB0F" w14:textId="77777777" w:rsidR="00980B52" w:rsidRDefault="00AA1338" w:rsidP="00980B52">
      <w:pPr>
        <w:widowControl/>
        <w:numPr>
          <w:ilvl w:val="0"/>
          <w:numId w:val="27"/>
        </w:numPr>
        <w:suppressAutoHyphens/>
        <w:autoSpaceDE/>
        <w:autoSpaceDN/>
        <w:adjustRightInd/>
        <w:spacing w:line="276" w:lineRule="auto"/>
        <w:ind w:left="284" w:hanging="284"/>
        <w:jc w:val="both"/>
        <w:rPr>
          <w:sz w:val="24"/>
          <w:szCs w:val="24"/>
        </w:rPr>
      </w:pPr>
      <w:r w:rsidRPr="00980B52">
        <w:rPr>
          <w:sz w:val="24"/>
          <w:szCs w:val="24"/>
        </w:rPr>
        <w:t>Wykonawca oświadcza, że w celu realizacji umowy zapewni odpowiednie zasoby techniczne oraz personel posiadający zdolności, doświadczenie, wiedzę oraz wymagane uprawnienia, w zakresie niezbędnym do wykonania przedmiotu umowy.</w:t>
      </w:r>
    </w:p>
    <w:p w14:paraId="3F5F3914" w14:textId="77777777" w:rsidR="00980B52" w:rsidRDefault="005C08F1" w:rsidP="005C08F1">
      <w:pPr>
        <w:widowControl/>
        <w:numPr>
          <w:ilvl w:val="0"/>
          <w:numId w:val="27"/>
        </w:numPr>
        <w:suppressAutoHyphens/>
        <w:autoSpaceDE/>
        <w:autoSpaceDN/>
        <w:adjustRightInd/>
        <w:spacing w:line="276" w:lineRule="auto"/>
        <w:ind w:left="284" w:hanging="284"/>
        <w:jc w:val="both"/>
        <w:rPr>
          <w:sz w:val="24"/>
          <w:szCs w:val="24"/>
        </w:rPr>
      </w:pPr>
      <w:r w:rsidRPr="00980B52">
        <w:rPr>
          <w:sz w:val="24"/>
          <w:szCs w:val="24"/>
        </w:rPr>
        <w:t xml:space="preserve">Materiały użyte do wykonania zamówienia powinny odpowiadać co do jakości wymogom wyrobów dopuszczonych do obrotu i stosowania w budownictwie określonym w ustawie Prawo budowlane oraz wymaganiom </w:t>
      </w:r>
      <w:r w:rsidR="00AA1338" w:rsidRPr="00980B52">
        <w:rPr>
          <w:sz w:val="24"/>
          <w:szCs w:val="24"/>
        </w:rPr>
        <w:t>S</w:t>
      </w:r>
      <w:r w:rsidRPr="00980B52">
        <w:rPr>
          <w:sz w:val="24"/>
          <w:szCs w:val="24"/>
        </w:rPr>
        <w:t>WZ.</w:t>
      </w:r>
    </w:p>
    <w:p w14:paraId="431D8ACF" w14:textId="77777777" w:rsidR="005C08F1" w:rsidRPr="00980B52" w:rsidRDefault="005C08F1" w:rsidP="005C08F1">
      <w:pPr>
        <w:widowControl/>
        <w:numPr>
          <w:ilvl w:val="0"/>
          <w:numId w:val="27"/>
        </w:numPr>
        <w:suppressAutoHyphens/>
        <w:autoSpaceDE/>
        <w:autoSpaceDN/>
        <w:adjustRightInd/>
        <w:spacing w:line="276" w:lineRule="auto"/>
        <w:ind w:left="284" w:hanging="284"/>
        <w:jc w:val="both"/>
        <w:rPr>
          <w:sz w:val="24"/>
          <w:szCs w:val="24"/>
        </w:rPr>
      </w:pPr>
      <w:r w:rsidRPr="00980B52">
        <w:rPr>
          <w:sz w:val="24"/>
          <w:szCs w:val="24"/>
        </w:rPr>
        <w:t>Na użyte materiały Wykonawca obowiązany jest posiadać certyfikat na znak bezpieczeństwa, deklarację zgodności lub certyfikat zgodności z Polską Normą lub aprobatą techniczną.</w:t>
      </w:r>
    </w:p>
    <w:p w14:paraId="5F62F92B" w14:textId="77777777" w:rsidR="005C08F1" w:rsidRDefault="00FE0DD0" w:rsidP="005C08F1">
      <w:pPr>
        <w:pStyle w:val="Podtytu"/>
        <w:jc w:val="center"/>
        <w:rPr>
          <w:sz w:val="24"/>
          <w:szCs w:val="24"/>
        </w:rPr>
      </w:pPr>
      <w:r>
        <w:rPr>
          <w:sz w:val="24"/>
          <w:szCs w:val="24"/>
        </w:rPr>
        <w:t>§</w:t>
      </w:r>
      <w:r w:rsidR="005C08F1" w:rsidRPr="0019372E">
        <w:rPr>
          <w:sz w:val="24"/>
          <w:szCs w:val="24"/>
        </w:rPr>
        <w:t>2</w:t>
      </w:r>
    </w:p>
    <w:p w14:paraId="72FDDBE2" w14:textId="77777777" w:rsidR="005C08F1" w:rsidRPr="0019372E" w:rsidRDefault="005C08F1" w:rsidP="005C08F1">
      <w:pPr>
        <w:pStyle w:val="Podtytu"/>
        <w:jc w:val="center"/>
        <w:rPr>
          <w:sz w:val="24"/>
          <w:szCs w:val="24"/>
        </w:rPr>
      </w:pPr>
      <w:r>
        <w:rPr>
          <w:sz w:val="24"/>
          <w:szCs w:val="24"/>
        </w:rPr>
        <w:t>Termin wykonania umowy</w:t>
      </w:r>
    </w:p>
    <w:p w14:paraId="78584F90" w14:textId="77777777" w:rsidR="00C218EF" w:rsidRDefault="00980B52" w:rsidP="002A0CDC">
      <w:pPr>
        <w:numPr>
          <w:ilvl w:val="0"/>
          <w:numId w:val="28"/>
        </w:numPr>
        <w:suppressAutoHyphens/>
        <w:autoSpaceDE/>
        <w:autoSpaceDN/>
        <w:adjustRightInd/>
        <w:spacing w:line="276" w:lineRule="auto"/>
        <w:ind w:left="227" w:hanging="227"/>
        <w:jc w:val="both"/>
        <w:rPr>
          <w:sz w:val="24"/>
          <w:szCs w:val="24"/>
        </w:rPr>
      </w:pPr>
      <w:r w:rsidRPr="00980B52">
        <w:rPr>
          <w:sz w:val="24"/>
          <w:szCs w:val="24"/>
        </w:rPr>
        <w:t>Strony ustalają termin realizacji przedmiotu umowy określonego w §1</w:t>
      </w:r>
      <w:r w:rsidR="00C218EF">
        <w:rPr>
          <w:sz w:val="24"/>
          <w:szCs w:val="24"/>
        </w:rPr>
        <w:t xml:space="preserve"> w terminach:</w:t>
      </w:r>
    </w:p>
    <w:p w14:paraId="16AC06A0" w14:textId="5A20B00C" w:rsidR="00C218EF" w:rsidRDefault="00C218EF" w:rsidP="00C218EF">
      <w:pPr>
        <w:suppressAutoHyphens/>
        <w:autoSpaceDE/>
        <w:autoSpaceDN/>
        <w:adjustRightInd/>
        <w:spacing w:line="276" w:lineRule="auto"/>
        <w:ind w:left="227"/>
        <w:jc w:val="both"/>
        <w:rPr>
          <w:sz w:val="24"/>
          <w:szCs w:val="24"/>
        </w:rPr>
      </w:pPr>
      <w:r>
        <w:rPr>
          <w:sz w:val="24"/>
          <w:szCs w:val="24"/>
        </w:rPr>
        <w:t xml:space="preserve">- dokumentacja </w:t>
      </w:r>
      <w:r w:rsidR="001862F6">
        <w:rPr>
          <w:sz w:val="24"/>
          <w:szCs w:val="24"/>
        </w:rPr>
        <w:t>projektowa</w:t>
      </w:r>
      <w:r>
        <w:rPr>
          <w:sz w:val="24"/>
          <w:szCs w:val="24"/>
        </w:rPr>
        <w:t xml:space="preserve"> – </w:t>
      </w:r>
      <w:r w:rsidRPr="00B86EB7">
        <w:rPr>
          <w:b/>
          <w:bCs/>
          <w:sz w:val="24"/>
          <w:szCs w:val="24"/>
        </w:rPr>
        <w:t>6 tygodni od podpisania umowy</w:t>
      </w:r>
    </w:p>
    <w:p w14:paraId="04DD2B82" w14:textId="408C044B" w:rsidR="00980B52" w:rsidRPr="002A0CDC" w:rsidRDefault="00C218EF" w:rsidP="00C218EF">
      <w:pPr>
        <w:suppressAutoHyphens/>
        <w:autoSpaceDE/>
        <w:autoSpaceDN/>
        <w:adjustRightInd/>
        <w:spacing w:line="276" w:lineRule="auto"/>
        <w:ind w:left="227"/>
        <w:jc w:val="both"/>
        <w:rPr>
          <w:sz w:val="24"/>
          <w:szCs w:val="24"/>
        </w:rPr>
      </w:pPr>
      <w:r>
        <w:rPr>
          <w:sz w:val="24"/>
          <w:szCs w:val="24"/>
        </w:rPr>
        <w:t>- roboty budowlane</w:t>
      </w:r>
      <w:r w:rsidR="00980B52" w:rsidRPr="00980B52">
        <w:rPr>
          <w:sz w:val="24"/>
          <w:szCs w:val="24"/>
        </w:rPr>
        <w:t xml:space="preserve"> </w:t>
      </w:r>
      <w:r w:rsidR="00B86EB7">
        <w:rPr>
          <w:sz w:val="24"/>
          <w:szCs w:val="24"/>
        </w:rPr>
        <w:t xml:space="preserve">- </w:t>
      </w:r>
      <w:r w:rsidR="002A0CDC" w:rsidRPr="002A0CDC">
        <w:rPr>
          <w:b/>
          <w:bCs/>
          <w:sz w:val="24"/>
          <w:szCs w:val="24"/>
        </w:rPr>
        <w:t>4</w:t>
      </w:r>
      <w:r w:rsidR="00B663C1" w:rsidRPr="002A0CDC">
        <w:rPr>
          <w:b/>
          <w:bCs/>
          <w:sz w:val="24"/>
          <w:szCs w:val="24"/>
        </w:rPr>
        <w:t xml:space="preserve"> miesi</w:t>
      </w:r>
      <w:r w:rsidR="00B86EB7">
        <w:rPr>
          <w:b/>
          <w:bCs/>
          <w:sz w:val="24"/>
          <w:szCs w:val="24"/>
        </w:rPr>
        <w:t>ące</w:t>
      </w:r>
      <w:r w:rsidR="00980B52" w:rsidRPr="002A0CDC">
        <w:rPr>
          <w:b/>
          <w:bCs/>
          <w:sz w:val="24"/>
          <w:szCs w:val="24"/>
        </w:rPr>
        <w:t xml:space="preserve"> od podpisania umowy</w:t>
      </w:r>
      <w:r w:rsidR="00980B52" w:rsidRPr="002A0CDC">
        <w:rPr>
          <w:sz w:val="24"/>
          <w:szCs w:val="24"/>
        </w:rPr>
        <w:t>,</w:t>
      </w:r>
      <w:r w:rsidR="00671678">
        <w:rPr>
          <w:sz w:val="24"/>
          <w:szCs w:val="24"/>
        </w:rPr>
        <w:t xml:space="preserve"> </w:t>
      </w:r>
    </w:p>
    <w:p w14:paraId="6DA1D215" w14:textId="77777777" w:rsidR="00980B52" w:rsidRPr="00980B52" w:rsidRDefault="00980B52" w:rsidP="00980B52">
      <w:pPr>
        <w:numPr>
          <w:ilvl w:val="0"/>
          <w:numId w:val="28"/>
        </w:numPr>
        <w:suppressAutoHyphens/>
        <w:autoSpaceDE/>
        <w:autoSpaceDN/>
        <w:adjustRightInd/>
        <w:spacing w:line="276" w:lineRule="auto"/>
        <w:ind w:left="227" w:hanging="227"/>
        <w:jc w:val="both"/>
        <w:rPr>
          <w:sz w:val="24"/>
          <w:szCs w:val="24"/>
        </w:rPr>
      </w:pPr>
      <w:r w:rsidRPr="00980B52">
        <w:rPr>
          <w:sz w:val="24"/>
          <w:szCs w:val="24"/>
        </w:rPr>
        <w:t xml:space="preserve">Przekazanie placu budowy nastąpi </w:t>
      </w:r>
      <w:r w:rsidRPr="00980B52">
        <w:rPr>
          <w:b/>
          <w:sz w:val="24"/>
          <w:szCs w:val="24"/>
        </w:rPr>
        <w:t>w terminie 7 dni</w:t>
      </w:r>
      <w:r w:rsidRPr="00980B52">
        <w:rPr>
          <w:sz w:val="24"/>
          <w:szCs w:val="24"/>
        </w:rPr>
        <w:t xml:space="preserve"> od dnia zawarcia umowy.</w:t>
      </w:r>
    </w:p>
    <w:p w14:paraId="44D7D5A0" w14:textId="1D6B13C1" w:rsidR="00FB2861" w:rsidRPr="00FB2861" w:rsidRDefault="00980B52" w:rsidP="00FB2861">
      <w:pPr>
        <w:numPr>
          <w:ilvl w:val="0"/>
          <w:numId w:val="28"/>
        </w:numPr>
        <w:suppressAutoHyphens/>
        <w:autoSpaceDE/>
        <w:autoSpaceDN/>
        <w:adjustRightInd/>
        <w:spacing w:line="276" w:lineRule="auto"/>
        <w:ind w:left="227" w:hanging="227"/>
        <w:jc w:val="both"/>
        <w:rPr>
          <w:sz w:val="24"/>
          <w:szCs w:val="24"/>
        </w:rPr>
      </w:pPr>
      <w:r w:rsidRPr="00FB2861">
        <w:rPr>
          <w:rFonts w:eastAsia="Cambria"/>
          <w:bCs/>
          <w:sz w:val="24"/>
          <w:szCs w:val="24"/>
        </w:rPr>
        <w:t>Za termin wykonania umowy rozumie się dzień podpisana protokołu odbioru końcowego</w:t>
      </w:r>
      <w:r w:rsidR="00FB2861" w:rsidRPr="00FB2861">
        <w:rPr>
          <w:rFonts w:eastAsia="Cambria"/>
          <w:bCs/>
          <w:sz w:val="24"/>
          <w:szCs w:val="24"/>
        </w:rPr>
        <w:t xml:space="preserve"> zadania</w:t>
      </w:r>
      <w:r w:rsidR="002A0CDC">
        <w:rPr>
          <w:rFonts w:eastAsia="Cambria"/>
          <w:bCs/>
          <w:sz w:val="24"/>
          <w:szCs w:val="24"/>
        </w:rPr>
        <w:t>.</w:t>
      </w:r>
    </w:p>
    <w:p w14:paraId="0D733C88" w14:textId="77777777" w:rsidR="00930A03" w:rsidRDefault="00930A03" w:rsidP="005C08F1">
      <w:pPr>
        <w:pStyle w:val="Podtytu"/>
        <w:jc w:val="center"/>
        <w:rPr>
          <w:sz w:val="24"/>
          <w:szCs w:val="24"/>
        </w:rPr>
      </w:pPr>
    </w:p>
    <w:p w14:paraId="0FF36C4E" w14:textId="3B0D6F4A" w:rsidR="005C08F1" w:rsidRDefault="00FE0DD0" w:rsidP="005C08F1">
      <w:pPr>
        <w:pStyle w:val="Podtytu"/>
        <w:jc w:val="center"/>
        <w:rPr>
          <w:sz w:val="24"/>
          <w:szCs w:val="24"/>
        </w:rPr>
      </w:pPr>
      <w:r>
        <w:rPr>
          <w:sz w:val="24"/>
          <w:szCs w:val="24"/>
        </w:rPr>
        <w:t>§</w:t>
      </w:r>
      <w:r w:rsidR="005C08F1" w:rsidRPr="006500AA">
        <w:rPr>
          <w:sz w:val="24"/>
          <w:szCs w:val="24"/>
        </w:rPr>
        <w:t>3</w:t>
      </w:r>
    </w:p>
    <w:p w14:paraId="088E9B05" w14:textId="77777777" w:rsidR="005C08F1" w:rsidRDefault="005C08F1" w:rsidP="005C08F1">
      <w:pPr>
        <w:pStyle w:val="Podtytu"/>
        <w:jc w:val="center"/>
        <w:rPr>
          <w:sz w:val="24"/>
          <w:szCs w:val="24"/>
        </w:rPr>
      </w:pPr>
      <w:r>
        <w:rPr>
          <w:sz w:val="24"/>
          <w:szCs w:val="24"/>
        </w:rPr>
        <w:t>Obowiązki Zamawiającego</w:t>
      </w:r>
    </w:p>
    <w:p w14:paraId="61DDC882" w14:textId="77777777" w:rsidR="005C08F1" w:rsidRPr="006077C8" w:rsidRDefault="005C08F1" w:rsidP="005C08F1">
      <w:pPr>
        <w:pStyle w:val="Podtytu"/>
        <w:tabs>
          <w:tab w:val="left" w:pos="1985"/>
        </w:tabs>
        <w:spacing w:line="276" w:lineRule="auto"/>
        <w:rPr>
          <w:b w:val="0"/>
          <w:color w:val="000000"/>
          <w:sz w:val="24"/>
          <w:szCs w:val="24"/>
        </w:rPr>
      </w:pPr>
      <w:r w:rsidRPr="0056089E">
        <w:rPr>
          <w:color w:val="000000"/>
          <w:sz w:val="24"/>
          <w:szCs w:val="24"/>
        </w:rPr>
        <w:t>1</w:t>
      </w:r>
      <w:r w:rsidRPr="006077C8">
        <w:rPr>
          <w:b w:val="0"/>
          <w:color w:val="000000"/>
          <w:sz w:val="24"/>
          <w:szCs w:val="24"/>
        </w:rPr>
        <w:t>. Do obowiązków Zamawiającego należy:</w:t>
      </w:r>
    </w:p>
    <w:p w14:paraId="14621E30" w14:textId="77777777" w:rsidR="005C08F1" w:rsidRPr="00D22820" w:rsidRDefault="005C08F1" w:rsidP="00431006">
      <w:pPr>
        <w:pStyle w:val="Podtytu"/>
        <w:tabs>
          <w:tab w:val="left" w:pos="1985"/>
        </w:tabs>
        <w:spacing w:line="276" w:lineRule="auto"/>
        <w:ind w:left="284" w:hanging="284"/>
        <w:rPr>
          <w:b w:val="0"/>
          <w:color w:val="000000"/>
          <w:sz w:val="24"/>
          <w:szCs w:val="24"/>
        </w:rPr>
      </w:pPr>
      <w:r w:rsidRPr="00D22820">
        <w:rPr>
          <w:b w:val="0"/>
          <w:color w:val="000000"/>
          <w:sz w:val="24"/>
          <w:szCs w:val="24"/>
        </w:rPr>
        <w:t xml:space="preserve">1) wprowadzenie i protokolarne przekazanie Wykonawcy terenu robót; </w:t>
      </w:r>
    </w:p>
    <w:p w14:paraId="132CCDB0" w14:textId="22D8FC52" w:rsidR="005C08F1" w:rsidRPr="00671678" w:rsidRDefault="005C08F1" w:rsidP="00431006">
      <w:pPr>
        <w:pStyle w:val="Podtytu"/>
        <w:tabs>
          <w:tab w:val="left" w:pos="1985"/>
        </w:tabs>
        <w:spacing w:line="276" w:lineRule="auto"/>
        <w:ind w:left="284" w:hanging="284"/>
        <w:rPr>
          <w:b w:val="0"/>
          <w:sz w:val="24"/>
          <w:szCs w:val="24"/>
        </w:rPr>
      </w:pPr>
      <w:r w:rsidRPr="00671678">
        <w:rPr>
          <w:b w:val="0"/>
          <w:sz w:val="24"/>
          <w:szCs w:val="24"/>
        </w:rPr>
        <w:t>2)  zapewnienie na swój koszt nadzoru inwestorskiego;</w:t>
      </w:r>
    </w:p>
    <w:p w14:paraId="38DB9FE5" w14:textId="77777777" w:rsidR="005C08F1" w:rsidRPr="00D22820" w:rsidRDefault="005C08F1" w:rsidP="00431006">
      <w:pPr>
        <w:pStyle w:val="Podtytu"/>
        <w:tabs>
          <w:tab w:val="left" w:pos="1985"/>
        </w:tabs>
        <w:spacing w:line="276" w:lineRule="auto"/>
        <w:ind w:left="284" w:hanging="284"/>
        <w:rPr>
          <w:b w:val="0"/>
          <w:color w:val="000000"/>
          <w:sz w:val="24"/>
          <w:szCs w:val="24"/>
        </w:rPr>
      </w:pPr>
      <w:r w:rsidRPr="00D22820">
        <w:rPr>
          <w:b w:val="0"/>
          <w:color w:val="000000"/>
          <w:sz w:val="24"/>
          <w:szCs w:val="24"/>
        </w:rPr>
        <w:lastRenderedPageBreak/>
        <w:t>3) odebranie przedmiotu umowy po sprawdzeniu jego należytego wykonania;</w:t>
      </w:r>
    </w:p>
    <w:p w14:paraId="5C91EE8E" w14:textId="77777777" w:rsidR="005C08F1" w:rsidRPr="00D22820" w:rsidRDefault="005C08F1" w:rsidP="00431006">
      <w:pPr>
        <w:pStyle w:val="Podtytu"/>
        <w:tabs>
          <w:tab w:val="left" w:pos="1985"/>
        </w:tabs>
        <w:spacing w:line="276" w:lineRule="auto"/>
        <w:ind w:left="284" w:hanging="284"/>
        <w:rPr>
          <w:b w:val="0"/>
          <w:color w:val="000000"/>
          <w:sz w:val="24"/>
          <w:szCs w:val="24"/>
        </w:rPr>
      </w:pPr>
      <w:r w:rsidRPr="00D22820">
        <w:rPr>
          <w:b w:val="0"/>
          <w:color w:val="000000"/>
          <w:sz w:val="24"/>
          <w:szCs w:val="24"/>
        </w:rPr>
        <w:t>4) terminowej zapłaty wynagrodzenia za wykonane i odebrane prace;</w:t>
      </w:r>
    </w:p>
    <w:p w14:paraId="657999AC" w14:textId="77777777" w:rsidR="005C08F1" w:rsidRPr="003C74DA" w:rsidRDefault="005C08F1" w:rsidP="00431006">
      <w:pPr>
        <w:pStyle w:val="Podtytu"/>
        <w:tabs>
          <w:tab w:val="left" w:pos="1985"/>
        </w:tabs>
        <w:spacing w:line="276" w:lineRule="auto"/>
        <w:ind w:left="284" w:hanging="284"/>
        <w:rPr>
          <w:rFonts w:eastAsia="Cambria"/>
          <w:sz w:val="22"/>
          <w:szCs w:val="22"/>
        </w:rPr>
      </w:pPr>
      <w:r w:rsidRPr="00D22820">
        <w:rPr>
          <w:b w:val="0"/>
          <w:color w:val="000000"/>
          <w:sz w:val="24"/>
          <w:szCs w:val="24"/>
        </w:rPr>
        <w:t>5</w:t>
      </w:r>
      <w:r>
        <w:rPr>
          <w:b w:val="0"/>
          <w:color w:val="000000"/>
          <w:sz w:val="24"/>
          <w:szCs w:val="24"/>
        </w:rPr>
        <w:t xml:space="preserve">) </w:t>
      </w:r>
      <w:r w:rsidRPr="00D22820">
        <w:rPr>
          <w:rFonts w:eastAsia="Cambria"/>
          <w:b w:val="0"/>
          <w:sz w:val="24"/>
          <w:szCs w:val="24"/>
        </w:rPr>
        <w:t>współpraca z Wykonawcą w celu terminowego wykonania przez niego zobowiązań</w:t>
      </w:r>
      <w:bookmarkStart w:id="1" w:name="page14"/>
      <w:bookmarkEnd w:id="1"/>
      <w:r w:rsidRPr="00D22820">
        <w:rPr>
          <w:rFonts w:eastAsia="Cambria"/>
          <w:b w:val="0"/>
          <w:sz w:val="24"/>
          <w:szCs w:val="24"/>
        </w:rPr>
        <w:t xml:space="preserve"> oraz informowanie Wykonawcy o zmianach i sytuacjach, które mogłyby wpłynąć na wykonanie przedmiotu umowy.</w:t>
      </w:r>
    </w:p>
    <w:p w14:paraId="05093E65" w14:textId="77777777" w:rsidR="005C08F1" w:rsidRPr="004441F0" w:rsidRDefault="005C08F1" w:rsidP="005C08F1">
      <w:pPr>
        <w:pStyle w:val="Podtytu"/>
        <w:jc w:val="center"/>
        <w:rPr>
          <w:sz w:val="24"/>
          <w:szCs w:val="24"/>
        </w:rPr>
      </w:pPr>
      <w:r w:rsidRPr="004441F0">
        <w:rPr>
          <w:sz w:val="24"/>
          <w:szCs w:val="24"/>
        </w:rPr>
        <w:t>§4</w:t>
      </w:r>
    </w:p>
    <w:p w14:paraId="4EAB532D" w14:textId="77777777" w:rsidR="005C08F1" w:rsidRPr="004441F0" w:rsidRDefault="005C08F1" w:rsidP="005C08F1">
      <w:pPr>
        <w:spacing w:line="276" w:lineRule="auto"/>
        <w:jc w:val="center"/>
        <w:rPr>
          <w:rFonts w:eastAsia="Cambria"/>
          <w:b/>
          <w:sz w:val="24"/>
          <w:szCs w:val="24"/>
        </w:rPr>
      </w:pPr>
      <w:r w:rsidRPr="004441F0">
        <w:rPr>
          <w:rFonts w:eastAsia="Cambria"/>
          <w:b/>
          <w:sz w:val="24"/>
          <w:szCs w:val="24"/>
        </w:rPr>
        <w:t>Obowiązki Wykonawcy</w:t>
      </w:r>
    </w:p>
    <w:p w14:paraId="1DA2BED1" w14:textId="77777777" w:rsidR="005C08F1" w:rsidRPr="00D22820" w:rsidRDefault="005C08F1" w:rsidP="005C08F1">
      <w:pPr>
        <w:spacing w:line="276" w:lineRule="auto"/>
        <w:jc w:val="both"/>
        <w:rPr>
          <w:rFonts w:eastAsia="Cambria"/>
          <w:sz w:val="24"/>
          <w:szCs w:val="24"/>
        </w:rPr>
      </w:pPr>
      <w:r w:rsidRPr="00D22820">
        <w:rPr>
          <w:rFonts w:eastAsia="Cambria"/>
          <w:b/>
          <w:sz w:val="24"/>
          <w:szCs w:val="24"/>
        </w:rPr>
        <w:t>1.</w:t>
      </w:r>
      <w:r w:rsidRPr="00D22820">
        <w:rPr>
          <w:rFonts w:eastAsia="Cambria"/>
          <w:sz w:val="24"/>
          <w:szCs w:val="24"/>
        </w:rPr>
        <w:t xml:space="preserve"> Wykonawca </w:t>
      </w:r>
      <w:r w:rsidRPr="00D22820">
        <w:rPr>
          <w:rFonts w:eastAsia="Cambria"/>
          <w:b/>
          <w:sz w:val="24"/>
          <w:szCs w:val="24"/>
        </w:rPr>
        <w:t>w terminie 7 dni roboczych od dnia podpisania umowy</w:t>
      </w:r>
      <w:r w:rsidRPr="00D22820">
        <w:rPr>
          <w:rFonts w:eastAsia="Cambria"/>
          <w:sz w:val="24"/>
          <w:szCs w:val="24"/>
        </w:rPr>
        <w:t xml:space="preserve"> przedstawia </w:t>
      </w:r>
      <w:r w:rsidRPr="00D22820">
        <w:rPr>
          <w:rFonts w:eastAsia="Cambria"/>
          <w:b/>
          <w:sz w:val="24"/>
          <w:szCs w:val="24"/>
        </w:rPr>
        <w:t>harmonogram rzeczowo – finansowy</w:t>
      </w:r>
      <w:r w:rsidRPr="00D22820">
        <w:rPr>
          <w:rFonts w:eastAsia="Cambria"/>
          <w:sz w:val="24"/>
          <w:szCs w:val="24"/>
        </w:rPr>
        <w:t xml:space="preserve">. </w:t>
      </w:r>
    </w:p>
    <w:p w14:paraId="077F06C2" w14:textId="77777777" w:rsidR="005C08F1" w:rsidRPr="00D22820" w:rsidRDefault="005C08F1" w:rsidP="005C08F1">
      <w:pPr>
        <w:spacing w:line="276" w:lineRule="auto"/>
        <w:jc w:val="both"/>
        <w:rPr>
          <w:rFonts w:eastAsia="Cambria"/>
          <w:sz w:val="24"/>
          <w:szCs w:val="24"/>
        </w:rPr>
      </w:pPr>
      <w:r w:rsidRPr="00D22820">
        <w:rPr>
          <w:rFonts w:eastAsia="Cambria"/>
          <w:b/>
          <w:sz w:val="24"/>
          <w:szCs w:val="24"/>
        </w:rPr>
        <w:t>2.</w:t>
      </w:r>
      <w:r w:rsidRPr="00D22820">
        <w:rPr>
          <w:rFonts w:eastAsia="Cambria"/>
          <w:sz w:val="24"/>
          <w:szCs w:val="24"/>
        </w:rPr>
        <w:t xml:space="preserve"> Harmonogram musi uzyskać pisemną</w:t>
      </w:r>
      <w:r w:rsidRPr="00D22820">
        <w:rPr>
          <w:rFonts w:eastAsia="Cambria"/>
          <w:b/>
          <w:sz w:val="24"/>
          <w:szCs w:val="24"/>
        </w:rPr>
        <w:t xml:space="preserve"> </w:t>
      </w:r>
      <w:r w:rsidRPr="00D22820">
        <w:rPr>
          <w:rFonts w:eastAsia="Cambria"/>
          <w:sz w:val="24"/>
          <w:szCs w:val="24"/>
        </w:rPr>
        <w:t xml:space="preserve">akceptację Zamawiającego. </w:t>
      </w:r>
    </w:p>
    <w:p w14:paraId="2F33081C" w14:textId="77777777" w:rsidR="005C08F1" w:rsidRPr="006D5960" w:rsidRDefault="005C08F1" w:rsidP="005C08F1">
      <w:pPr>
        <w:spacing w:line="276" w:lineRule="auto"/>
        <w:jc w:val="both"/>
        <w:rPr>
          <w:rFonts w:eastAsia="Cambria"/>
          <w:sz w:val="24"/>
          <w:szCs w:val="24"/>
        </w:rPr>
      </w:pPr>
      <w:r w:rsidRPr="00D22820">
        <w:rPr>
          <w:rFonts w:eastAsia="Cambria"/>
          <w:b/>
          <w:sz w:val="24"/>
          <w:szCs w:val="24"/>
        </w:rPr>
        <w:t>3.</w:t>
      </w:r>
      <w:r w:rsidRPr="00D22820">
        <w:rPr>
          <w:rFonts w:eastAsia="Cambria"/>
          <w:sz w:val="24"/>
          <w:szCs w:val="24"/>
        </w:rPr>
        <w:t xml:space="preserve"> Zamawiający dokona zatwierdzenia lub wniesie uwagi do harmonogramu w terminie 3 dni roboczych od dnia przedłożenia harmonogramu przez </w:t>
      </w:r>
      <w:r w:rsidRPr="00036C28">
        <w:rPr>
          <w:rFonts w:eastAsia="Cambria"/>
          <w:sz w:val="24"/>
          <w:szCs w:val="24"/>
        </w:rPr>
        <w:t>Wykonawcę.</w:t>
      </w:r>
      <w:r w:rsidRPr="00D22820">
        <w:rPr>
          <w:rFonts w:eastAsia="Cambria"/>
          <w:sz w:val="24"/>
          <w:szCs w:val="24"/>
        </w:rPr>
        <w:t xml:space="preserve"> </w:t>
      </w:r>
      <w:r w:rsidRPr="00D22820">
        <w:rPr>
          <w:rFonts w:eastAsia="Cambria"/>
          <w:b/>
          <w:sz w:val="24"/>
          <w:szCs w:val="24"/>
          <w:u w:val="single"/>
        </w:rPr>
        <w:t>Wykonawca jest związany</w:t>
      </w:r>
      <w:r w:rsidRPr="00D22820">
        <w:rPr>
          <w:rFonts w:eastAsia="Cambria"/>
          <w:sz w:val="24"/>
          <w:szCs w:val="24"/>
        </w:rPr>
        <w:t xml:space="preserve"> </w:t>
      </w:r>
      <w:r w:rsidRPr="00D22820">
        <w:rPr>
          <w:rFonts w:eastAsia="Cambria"/>
          <w:b/>
          <w:sz w:val="24"/>
          <w:szCs w:val="24"/>
          <w:u w:val="single"/>
        </w:rPr>
        <w:t>zastrzeżeniami i wskazaniami Zamawiającego</w:t>
      </w:r>
      <w:r w:rsidRPr="00D22820">
        <w:rPr>
          <w:rFonts w:eastAsia="Cambria"/>
          <w:sz w:val="24"/>
          <w:szCs w:val="24"/>
        </w:rPr>
        <w:t xml:space="preserve">. Wykonawca zobowiązany jest </w:t>
      </w:r>
      <w:r w:rsidR="003C74DA">
        <w:rPr>
          <w:rFonts w:eastAsia="Cambria"/>
          <w:sz w:val="24"/>
          <w:szCs w:val="24"/>
        </w:rPr>
        <w:br/>
      </w:r>
      <w:r w:rsidRPr="00D22820">
        <w:rPr>
          <w:rFonts w:eastAsia="Cambria"/>
          <w:sz w:val="24"/>
          <w:szCs w:val="24"/>
        </w:rPr>
        <w:t>w</w:t>
      </w:r>
      <w:r w:rsidRPr="00D22820">
        <w:rPr>
          <w:rFonts w:eastAsia="Cambria"/>
          <w:b/>
          <w:sz w:val="24"/>
          <w:szCs w:val="24"/>
        </w:rPr>
        <w:t xml:space="preserve"> </w:t>
      </w:r>
      <w:r w:rsidRPr="00D22820">
        <w:rPr>
          <w:rFonts w:eastAsia="Cambria"/>
          <w:sz w:val="24"/>
          <w:szCs w:val="24"/>
        </w:rPr>
        <w:t>terminie 2 dni roboczych od dnia otrzymania zastrzeżeń, do dostosowania harmonogramu rzeczowo – finansowego do wskazań Zamawiającego.</w:t>
      </w:r>
    </w:p>
    <w:p w14:paraId="53CAE686" w14:textId="77777777" w:rsidR="005C08F1" w:rsidRPr="00D22820" w:rsidRDefault="005C08F1" w:rsidP="005C08F1">
      <w:pPr>
        <w:spacing w:line="276" w:lineRule="auto"/>
        <w:jc w:val="both"/>
        <w:rPr>
          <w:rFonts w:eastAsia="Cambria"/>
          <w:b/>
          <w:sz w:val="24"/>
          <w:szCs w:val="24"/>
        </w:rPr>
      </w:pPr>
      <w:r w:rsidRPr="00D22820">
        <w:rPr>
          <w:rFonts w:eastAsia="Cambria"/>
          <w:b/>
          <w:sz w:val="24"/>
          <w:szCs w:val="24"/>
        </w:rPr>
        <w:t>4. Harmonogram rzeczowo – finansowy winien uwzględniać planowan</w:t>
      </w:r>
      <w:r w:rsidR="0066303A">
        <w:rPr>
          <w:rFonts w:eastAsia="Cambria"/>
          <w:b/>
          <w:sz w:val="24"/>
          <w:szCs w:val="24"/>
        </w:rPr>
        <w:t>e</w:t>
      </w:r>
      <w:r w:rsidRPr="00D22820">
        <w:rPr>
          <w:rFonts w:eastAsia="Cambria"/>
          <w:b/>
          <w:sz w:val="24"/>
          <w:szCs w:val="24"/>
        </w:rPr>
        <w:t xml:space="preserve"> dat</w:t>
      </w:r>
      <w:r w:rsidR="0066303A">
        <w:rPr>
          <w:rFonts w:eastAsia="Cambria"/>
          <w:b/>
          <w:sz w:val="24"/>
          <w:szCs w:val="24"/>
        </w:rPr>
        <w:t>y</w:t>
      </w:r>
      <w:r w:rsidRPr="00D22820">
        <w:rPr>
          <w:rFonts w:eastAsia="Cambria"/>
          <w:b/>
          <w:sz w:val="24"/>
          <w:szCs w:val="24"/>
        </w:rPr>
        <w:t xml:space="preserve"> </w:t>
      </w:r>
      <w:r w:rsidR="0066303A">
        <w:rPr>
          <w:rFonts w:eastAsia="Cambria"/>
          <w:b/>
          <w:sz w:val="24"/>
          <w:szCs w:val="24"/>
        </w:rPr>
        <w:t xml:space="preserve">uzyskania pozwolenia na budowę oraz </w:t>
      </w:r>
      <w:r w:rsidRPr="00D22820">
        <w:rPr>
          <w:rFonts w:eastAsia="Cambria"/>
          <w:b/>
          <w:sz w:val="24"/>
          <w:szCs w:val="24"/>
        </w:rPr>
        <w:t xml:space="preserve">zakończenia prac </w:t>
      </w:r>
      <w:r w:rsidR="0066303A" w:rsidRPr="00D22820">
        <w:rPr>
          <w:rFonts w:eastAsia="Cambria"/>
          <w:b/>
          <w:sz w:val="24"/>
          <w:szCs w:val="24"/>
        </w:rPr>
        <w:t>wskaza</w:t>
      </w:r>
      <w:r w:rsidR="0066303A">
        <w:rPr>
          <w:rFonts w:eastAsia="Cambria"/>
          <w:b/>
          <w:sz w:val="24"/>
          <w:szCs w:val="24"/>
        </w:rPr>
        <w:t>nych</w:t>
      </w:r>
      <w:r w:rsidRPr="00D22820">
        <w:rPr>
          <w:rFonts w:eastAsia="Cambria"/>
          <w:b/>
          <w:sz w:val="24"/>
          <w:szCs w:val="24"/>
        </w:rPr>
        <w:t xml:space="preserve"> w § 2 umowy. </w:t>
      </w:r>
    </w:p>
    <w:p w14:paraId="29FA800B" w14:textId="77777777" w:rsidR="005C08F1" w:rsidRPr="006D5960" w:rsidRDefault="005C08F1" w:rsidP="006D5960">
      <w:pPr>
        <w:widowControl/>
        <w:tabs>
          <w:tab w:val="left" w:pos="0"/>
        </w:tabs>
        <w:autoSpaceDE/>
        <w:autoSpaceDN/>
        <w:adjustRightInd/>
        <w:spacing w:line="276" w:lineRule="auto"/>
        <w:jc w:val="both"/>
        <w:rPr>
          <w:sz w:val="24"/>
          <w:szCs w:val="24"/>
        </w:rPr>
      </w:pPr>
      <w:r w:rsidRPr="00D22820">
        <w:rPr>
          <w:b/>
          <w:sz w:val="24"/>
          <w:szCs w:val="24"/>
        </w:rPr>
        <w:t>5.</w:t>
      </w:r>
      <w:r w:rsidRPr="00D22820">
        <w:rPr>
          <w:sz w:val="24"/>
          <w:szCs w:val="24"/>
        </w:rPr>
        <w:t xml:space="preserve">Wykonawca jest zobowiązany zabezpieczyć i oznakować </w:t>
      </w:r>
      <w:r w:rsidR="0066303A">
        <w:rPr>
          <w:sz w:val="24"/>
          <w:szCs w:val="24"/>
        </w:rPr>
        <w:t xml:space="preserve">prowadzone roboty oraz dbać </w:t>
      </w:r>
      <w:r w:rsidR="0066303A">
        <w:rPr>
          <w:sz w:val="24"/>
          <w:szCs w:val="24"/>
        </w:rPr>
        <w:br/>
      </w:r>
      <w:r w:rsidRPr="00D22820">
        <w:rPr>
          <w:sz w:val="24"/>
          <w:szCs w:val="24"/>
        </w:rPr>
        <w:t>o stan techniczny i prawidłowość oznakowania przez cały czas trwania zadania.</w:t>
      </w:r>
    </w:p>
    <w:p w14:paraId="0A0EE5EA" w14:textId="77777777" w:rsidR="005C08F1" w:rsidRPr="006D5960" w:rsidRDefault="005C08F1" w:rsidP="006D5960">
      <w:pPr>
        <w:widowControl/>
        <w:tabs>
          <w:tab w:val="left" w:pos="0"/>
        </w:tabs>
        <w:autoSpaceDE/>
        <w:autoSpaceDN/>
        <w:adjustRightInd/>
        <w:spacing w:line="276" w:lineRule="auto"/>
        <w:jc w:val="both"/>
        <w:rPr>
          <w:sz w:val="24"/>
          <w:szCs w:val="24"/>
        </w:rPr>
      </w:pPr>
      <w:r w:rsidRPr="00D22820">
        <w:rPr>
          <w:b/>
          <w:sz w:val="24"/>
          <w:szCs w:val="24"/>
        </w:rPr>
        <w:t xml:space="preserve">6. </w:t>
      </w:r>
      <w:r w:rsidRPr="00D22820">
        <w:rPr>
          <w:sz w:val="24"/>
          <w:szCs w:val="24"/>
        </w:rPr>
        <w:t>Wykonawca ponosi pełną odpowiedzialność za szkody wyrządzone osobom trzecim na      skutek prowadzenia robót niezgodnie z zasadami sztuk</w:t>
      </w:r>
      <w:r w:rsidR="0066303A">
        <w:rPr>
          <w:sz w:val="24"/>
          <w:szCs w:val="24"/>
        </w:rPr>
        <w:t xml:space="preserve">i budowlanej lub niezgodnie </w:t>
      </w:r>
      <w:r w:rsidR="0066303A">
        <w:rPr>
          <w:sz w:val="24"/>
          <w:szCs w:val="24"/>
        </w:rPr>
        <w:br/>
      </w:r>
      <w:r w:rsidRPr="00D22820">
        <w:rPr>
          <w:sz w:val="24"/>
          <w:szCs w:val="24"/>
        </w:rPr>
        <w:t>z niniejszą umową.</w:t>
      </w:r>
    </w:p>
    <w:p w14:paraId="7896F328" w14:textId="77777777" w:rsidR="0066303A" w:rsidRPr="006077C8" w:rsidRDefault="005C08F1" w:rsidP="005C08F1">
      <w:pPr>
        <w:pStyle w:val="Podtytu"/>
        <w:tabs>
          <w:tab w:val="left" w:pos="1985"/>
        </w:tabs>
        <w:spacing w:line="276" w:lineRule="auto"/>
        <w:rPr>
          <w:b w:val="0"/>
          <w:color w:val="000000"/>
          <w:sz w:val="24"/>
          <w:szCs w:val="24"/>
        </w:rPr>
      </w:pPr>
      <w:r>
        <w:rPr>
          <w:color w:val="000000"/>
          <w:sz w:val="24"/>
          <w:szCs w:val="24"/>
        </w:rPr>
        <w:t>7</w:t>
      </w:r>
      <w:r w:rsidRPr="0056089E">
        <w:rPr>
          <w:color w:val="000000"/>
          <w:sz w:val="24"/>
          <w:szCs w:val="24"/>
        </w:rPr>
        <w:t>.</w:t>
      </w:r>
      <w:r w:rsidRPr="006077C8">
        <w:rPr>
          <w:b w:val="0"/>
          <w:color w:val="000000"/>
          <w:sz w:val="24"/>
          <w:szCs w:val="24"/>
        </w:rPr>
        <w:t xml:space="preserve"> Do obowiązków Wykonawcy </w:t>
      </w:r>
      <w:r>
        <w:rPr>
          <w:b w:val="0"/>
          <w:color w:val="000000"/>
          <w:sz w:val="24"/>
          <w:szCs w:val="24"/>
        </w:rPr>
        <w:t xml:space="preserve">ponadto </w:t>
      </w:r>
      <w:r w:rsidRPr="006077C8">
        <w:rPr>
          <w:b w:val="0"/>
          <w:color w:val="000000"/>
          <w:sz w:val="24"/>
          <w:szCs w:val="24"/>
        </w:rPr>
        <w:t>należy:</w:t>
      </w:r>
    </w:p>
    <w:p w14:paraId="51FB4BBA" w14:textId="5D8D7A62" w:rsidR="005C08F1" w:rsidRPr="00D22820" w:rsidRDefault="005C08F1" w:rsidP="00D664CA">
      <w:pPr>
        <w:pStyle w:val="Podtytu"/>
        <w:numPr>
          <w:ilvl w:val="0"/>
          <w:numId w:val="48"/>
        </w:numPr>
        <w:tabs>
          <w:tab w:val="left" w:pos="284"/>
          <w:tab w:val="left" w:pos="1985"/>
        </w:tabs>
        <w:spacing w:line="276" w:lineRule="auto"/>
        <w:ind w:left="284" w:hanging="284"/>
        <w:rPr>
          <w:b w:val="0"/>
          <w:color w:val="000000"/>
          <w:sz w:val="24"/>
          <w:szCs w:val="24"/>
        </w:rPr>
      </w:pPr>
      <w:r w:rsidRPr="00D22820">
        <w:rPr>
          <w:b w:val="0"/>
          <w:color w:val="000000"/>
          <w:sz w:val="24"/>
          <w:szCs w:val="24"/>
        </w:rPr>
        <w:t>przejęcie terenu robót od Zamawiającego;</w:t>
      </w:r>
    </w:p>
    <w:p w14:paraId="309504B3" w14:textId="3294751A" w:rsidR="005C08F1" w:rsidRPr="00D22820" w:rsidRDefault="005C08F1" w:rsidP="00D664CA">
      <w:pPr>
        <w:pStyle w:val="Podtytu"/>
        <w:numPr>
          <w:ilvl w:val="0"/>
          <w:numId w:val="48"/>
        </w:numPr>
        <w:tabs>
          <w:tab w:val="left" w:pos="284"/>
          <w:tab w:val="left" w:pos="1985"/>
        </w:tabs>
        <w:spacing w:line="276" w:lineRule="auto"/>
        <w:ind w:left="284" w:hanging="284"/>
        <w:rPr>
          <w:b w:val="0"/>
          <w:color w:val="000000"/>
          <w:sz w:val="24"/>
          <w:szCs w:val="24"/>
        </w:rPr>
      </w:pPr>
      <w:r w:rsidRPr="00D22820">
        <w:rPr>
          <w:b w:val="0"/>
          <w:color w:val="000000"/>
          <w:sz w:val="24"/>
          <w:szCs w:val="24"/>
        </w:rPr>
        <w:t>zabezpieczenie terenu robót;</w:t>
      </w:r>
    </w:p>
    <w:p w14:paraId="5FE2109B" w14:textId="045D27B6" w:rsidR="005C08F1" w:rsidRPr="00D22820" w:rsidRDefault="005C08F1" w:rsidP="00D664CA">
      <w:pPr>
        <w:pStyle w:val="Podtytu"/>
        <w:numPr>
          <w:ilvl w:val="0"/>
          <w:numId w:val="48"/>
        </w:numPr>
        <w:tabs>
          <w:tab w:val="left" w:pos="284"/>
          <w:tab w:val="left" w:pos="1985"/>
        </w:tabs>
        <w:spacing w:line="276" w:lineRule="auto"/>
        <w:ind w:left="284" w:hanging="284"/>
        <w:rPr>
          <w:b w:val="0"/>
          <w:color w:val="000000"/>
          <w:sz w:val="24"/>
          <w:szCs w:val="24"/>
        </w:rPr>
      </w:pPr>
      <w:r w:rsidRPr="00D22820">
        <w:rPr>
          <w:b w:val="0"/>
          <w:color w:val="000000"/>
          <w:sz w:val="24"/>
          <w:szCs w:val="24"/>
        </w:rPr>
        <w:t>zapewnienie dozoru mienia na terenie robót na własny koszt;</w:t>
      </w:r>
    </w:p>
    <w:p w14:paraId="7EA3F261" w14:textId="04C92C9D" w:rsidR="005C08F1" w:rsidRDefault="005C08F1" w:rsidP="00D664CA">
      <w:pPr>
        <w:pStyle w:val="Podtytu"/>
        <w:numPr>
          <w:ilvl w:val="0"/>
          <w:numId w:val="48"/>
        </w:numPr>
        <w:tabs>
          <w:tab w:val="left" w:pos="284"/>
          <w:tab w:val="left" w:pos="1985"/>
        </w:tabs>
        <w:spacing w:line="276" w:lineRule="auto"/>
        <w:ind w:left="284" w:hanging="284"/>
        <w:rPr>
          <w:b w:val="0"/>
          <w:color w:val="000000"/>
          <w:sz w:val="24"/>
          <w:szCs w:val="24"/>
        </w:rPr>
      </w:pPr>
      <w:r w:rsidRPr="00B86EB7">
        <w:rPr>
          <w:b w:val="0"/>
          <w:color w:val="000000"/>
          <w:sz w:val="24"/>
          <w:szCs w:val="24"/>
        </w:rPr>
        <w:t xml:space="preserve">terminowego wykonania i przekazania do eksploatacji przedmiotu umowy oraz oświadczenia, że roboty ukończone przez niego są w całości zgodne z umową </w:t>
      </w:r>
      <w:r w:rsidR="009E5306" w:rsidRPr="00B86EB7">
        <w:rPr>
          <w:b w:val="0"/>
          <w:color w:val="000000"/>
          <w:sz w:val="24"/>
          <w:szCs w:val="24"/>
        </w:rPr>
        <w:br/>
      </w:r>
      <w:r w:rsidRPr="00B86EB7">
        <w:rPr>
          <w:b w:val="0"/>
          <w:color w:val="000000"/>
          <w:sz w:val="24"/>
          <w:szCs w:val="24"/>
        </w:rPr>
        <w:t>i odpowiadają potrzebom, dla których są przewidziane według umowy</w:t>
      </w:r>
      <w:r w:rsidRPr="00D22820">
        <w:rPr>
          <w:b w:val="0"/>
          <w:color w:val="000000"/>
          <w:sz w:val="24"/>
          <w:szCs w:val="24"/>
        </w:rPr>
        <w:t>;</w:t>
      </w:r>
    </w:p>
    <w:p w14:paraId="128F53F0" w14:textId="34C13F0E" w:rsidR="00F6356A" w:rsidRPr="00671678" w:rsidRDefault="00F6356A" w:rsidP="00D664CA">
      <w:pPr>
        <w:pStyle w:val="Podtytu"/>
        <w:numPr>
          <w:ilvl w:val="0"/>
          <w:numId w:val="48"/>
        </w:numPr>
        <w:tabs>
          <w:tab w:val="left" w:pos="284"/>
          <w:tab w:val="left" w:pos="1985"/>
        </w:tabs>
        <w:suppressAutoHyphens/>
        <w:spacing w:line="276" w:lineRule="auto"/>
        <w:ind w:left="284" w:hanging="284"/>
        <w:rPr>
          <w:b w:val="0"/>
          <w:sz w:val="24"/>
          <w:szCs w:val="24"/>
        </w:rPr>
      </w:pPr>
      <w:r w:rsidRPr="00671678">
        <w:rPr>
          <w:b w:val="0"/>
          <w:sz w:val="24"/>
          <w:szCs w:val="24"/>
        </w:rPr>
        <w:t>zmiana którejkolwiek z osób skierowanych do realizacji przedmiotu umowy zgo</w:t>
      </w:r>
      <w:r w:rsidR="0066303A" w:rsidRPr="00671678">
        <w:rPr>
          <w:b w:val="0"/>
          <w:sz w:val="24"/>
          <w:szCs w:val="24"/>
        </w:rPr>
        <w:t>d</w:t>
      </w:r>
      <w:r w:rsidRPr="00671678">
        <w:rPr>
          <w:b w:val="0"/>
          <w:sz w:val="24"/>
          <w:szCs w:val="24"/>
        </w:rPr>
        <w:t xml:space="preserve">nie </w:t>
      </w:r>
      <w:r w:rsidR="0066303A" w:rsidRPr="00671678">
        <w:rPr>
          <w:b w:val="0"/>
          <w:sz w:val="24"/>
          <w:szCs w:val="24"/>
        </w:rPr>
        <w:br/>
      </w:r>
      <w:r w:rsidRPr="00671678">
        <w:rPr>
          <w:b w:val="0"/>
          <w:sz w:val="24"/>
          <w:szCs w:val="24"/>
        </w:rPr>
        <w:t>z SWZ w trakcie realizacji przedmiotu niniejszej umowy, musi być uzasadniona przez Wykonawcę na piśmie i wymaga zaakceptowania przez Zamawiającego</w:t>
      </w:r>
      <w:r w:rsidR="00144637" w:rsidRPr="00671678">
        <w:rPr>
          <w:b w:val="0"/>
          <w:sz w:val="24"/>
          <w:szCs w:val="24"/>
        </w:rPr>
        <w:t>;</w:t>
      </w:r>
      <w:r w:rsidRPr="00671678">
        <w:rPr>
          <w:b w:val="0"/>
          <w:sz w:val="24"/>
          <w:szCs w:val="24"/>
        </w:rPr>
        <w:t xml:space="preserve"> </w:t>
      </w:r>
    </w:p>
    <w:p w14:paraId="1F93E6F2" w14:textId="749CC284" w:rsidR="00F6356A" w:rsidRPr="00671678" w:rsidRDefault="00F6356A" w:rsidP="00D664CA">
      <w:pPr>
        <w:pStyle w:val="Podtytu"/>
        <w:numPr>
          <w:ilvl w:val="0"/>
          <w:numId w:val="48"/>
        </w:numPr>
        <w:tabs>
          <w:tab w:val="left" w:pos="284"/>
          <w:tab w:val="left" w:pos="1985"/>
        </w:tabs>
        <w:spacing w:line="276" w:lineRule="auto"/>
        <w:ind w:left="284" w:hanging="284"/>
        <w:rPr>
          <w:b w:val="0"/>
          <w:sz w:val="24"/>
          <w:szCs w:val="24"/>
        </w:rPr>
      </w:pPr>
      <w:r w:rsidRPr="00671678">
        <w:rPr>
          <w:b w:val="0"/>
          <w:sz w:val="24"/>
          <w:szCs w:val="24"/>
        </w:rPr>
        <w:t>Zamawiający zaakceptuje taką zmianę w terminie 7 dni od daty przedłożenia propozycji wyłącznie wtedy, gdy kwalifikacje i doświadczenie wskazanych osób będą spełniać warunki postawione w tym zakresie w SWZ</w:t>
      </w:r>
      <w:r w:rsidR="00144637" w:rsidRPr="00671678">
        <w:rPr>
          <w:b w:val="0"/>
          <w:sz w:val="24"/>
          <w:szCs w:val="24"/>
        </w:rPr>
        <w:t>;</w:t>
      </w:r>
    </w:p>
    <w:p w14:paraId="080F93B4" w14:textId="3CDF3844" w:rsidR="00F6356A" w:rsidRPr="00671678" w:rsidRDefault="00144637" w:rsidP="00D664CA">
      <w:pPr>
        <w:pStyle w:val="Podtytu"/>
        <w:numPr>
          <w:ilvl w:val="0"/>
          <w:numId w:val="48"/>
        </w:numPr>
        <w:tabs>
          <w:tab w:val="left" w:pos="284"/>
          <w:tab w:val="left" w:pos="1985"/>
        </w:tabs>
        <w:spacing w:line="276" w:lineRule="auto"/>
        <w:ind w:left="284" w:hanging="284"/>
        <w:rPr>
          <w:b w:val="0"/>
          <w:sz w:val="24"/>
          <w:szCs w:val="24"/>
        </w:rPr>
      </w:pPr>
      <w:r w:rsidRPr="00671678">
        <w:rPr>
          <w:b w:val="0"/>
          <w:sz w:val="24"/>
          <w:szCs w:val="24"/>
        </w:rPr>
        <w:t>z</w:t>
      </w:r>
      <w:r w:rsidR="00F6356A" w:rsidRPr="00671678">
        <w:rPr>
          <w:b w:val="0"/>
          <w:sz w:val="24"/>
          <w:szCs w:val="24"/>
        </w:rPr>
        <w:t>aakceptowana przez Zamawiającego zmiana którejkolwiek z osób, winna być potwierdzona pisemnie i nie wymaga aneksu do niniejszej umowy</w:t>
      </w:r>
      <w:r w:rsidRPr="00671678">
        <w:rPr>
          <w:b w:val="0"/>
          <w:sz w:val="24"/>
          <w:szCs w:val="24"/>
        </w:rPr>
        <w:t>;</w:t>
      </w:r>
    </w:p>
    <w:p w14:paraId="58A2264C" w14:textId="5A7E5B59" w:rsidR="00F6356A" w:rsidRPr="00671678" w:rsidRDefault="00144637" w:rsidP="00D664CA">
      <w:pPr>
        <w:pStyle w:val="Podtytu"/>
        <w:numPr>
          <w:ilvl w:val="0"/>
          <w:numId w:val="48"/>
        </w:numPr>
        <w:tabs>
          <w:tab w:val="left" w:pos="284"/>
          <w:tab w:val="left" w:pos="1985"/>
        </w:tabs>
        <w:spacing w:line="276" w:lineRule="auto"/>
        <w:ind w:left="284" w:hanging="284"/>
        <w:rPr>
          <w:b w:val="0"/>
          <w:sz w:val="24"/>
          <w:szCs w:val="24"/>
        </w:rPr>
      </w:pPr>
      <w:r w:rsidRPr="00671678">
        <w:rPr>
          <w:b w:val="0"/>
          <w:sz w:val="24"/>
          <w:szCs w:val="24"/>
        </w:rPr>
        <w:t>osoby pełniące funkcje techniczne na budowie</w:t>
      </w:r>
      <w:r w:rsidR="00F6356A" w:rsidRPr="00671678">
        <w:rPr>
          <w:b w:val="0"/>
          <w:sz w:val="24"/>
          <w:szCs w:val="24"/>
        </w:rPr>
        <w:t xml:space="preserve"> działać będzie w granicach umocowania określonego w ustawie Prawo budowlane</w:t>
      </w:r>
      <w:r w:rsidR="00C1296D" w:rsidRPr="00671678">
        <w:rPr>
          <w:b w:val="0"/>
          <w:sz w:val="24"/>
          <w:szCs w:val="24"/>
        </w:rPr>
        <w:t>;</w:t>
      </w:r>
    </w:p>
    <w:p w14:paraId="20E1D889" w14:textId="77777777" w:rsidR="00D664CA" w:rsidRDefault="005C08F1" w:rsidP="00D664CA">
      <w:pPr>
        <w:pStyle w:val="Podtytu"/>
        <w:numPr>
          <w:ilvl w:val="0"/>
          <w:numId w:val="48"/>
        </w:numPr>
        <w:tabs>
          <w:tab w:val="left" w:pos="284"/>
          <w:tab w:val="left" w:pos="1985"/>
        </w:tabs>
        <w:spacing w:line="276" w:lineRule="auto"/>
        <w:ind w:left="284" w:hanging="284"/>
        <w:rPr>
          <w:b w:val="0"/>
          <w:color w:val="000000"/>
          <w:sz w:val="24"/>
          <w:szCs w:val="24"/>
        </w:rPr>
      </w:pPr>
      <w:r w:rsidRPr="00D22820">
        <w:rPr>
          <w:b w:val="0"/>
          <w:color w:val="000000"/>
          <w:sz w:val="24"/>
          <w:szCs w:val="24"/>
        </w:rPr>
        <w:t>ponoszenia</w:t>
      </w:r>
      <w:r w:rsidRPr="006077C8">
        <w:rPr>
          <w:b w:val="0"/>
          <w:color w:val="000000"/>
          <w:sz w:val="24"/>
          <w:szCs w:val="24"/>
        </w:rPr>
        <w:t xml:space="preserve"> pełnej odpowiedzialności za szkody oraz następstwa nieszczęśliwych wypadków pracowników i osób trzecich, powstałe w związku z prowadzonymi robotami</w:t>
      </w:r>
      <w:r w:rsidR="00C1296D">
        <w:rPr>
          <w:b w:val="0"/>
          <w:color w:val="000000"/>
          <w:sz w:val="24"/>
          <w:szCs w:val="24"/>
        </w:rPr>
        <w:t>;</w:t>
      </w:r>
    </w:p>
    <w:p w14:paraId="360CCD48" w14:textId="16ED18EC" w:rsidR="005C08F1" w:rsidRPr="00D664CA" w:rsidRDefault="005C08F1" w:rsidP="00D664CA">
      <w:pPr>
        <w:pStyle w:val="Podtytu"/>
        <w:numPr>
          <w:ilvl w:val="0"/>
          <w:numId w:val="48"/>
        </w:numPr>
        <w:tabs>
          <w:tab w:val="left" w:pos="284"/>
          <w:tab w:val="left" w:pos="426"/>
        </w:tabs>
        <w:spacing w:line="276" w:lineRule="auto"/>
        <w:ind w:left="284" w:hanging="284"/>
        <w:rPr>
          <w:b w:val="0"/>
          <w:color w:val="000000"/>
          <w:sz w:val="24"/>
          <w:szCs w:val="24"/>
        </w:rPr>
      </w:pPr>
      <w:r w:rsidRPr="00D664CA">
        <w:rPr>
          <w:b w:val="0"/>
          <w:color w:val="000000"/>
          <w:sz w:val="24"/>
          <w:szCs w:val="24"/>
        </w:rPr>
        <w:t>zabezpieczenie instalacji, urządzeń i obiektów na terenie robót</w:t>
      </w:r>
      <w:r w:rsidR="0066303A" w:rsidRPr="00D664CA">
        <w:rPr>
          <w:b w:val="0"/>
          <w:color w:val="000000"/>
          <w:sz w:val="24"/>
          <w:szCs w:val="24"/>
        </w:rPr>
        <w:t xml:space="preserve"> i w jej bezpośrednim otoczeniu</w:t>
      </w:r>
      <w:r w:rsidRPr="00D664CA">
        <w:rPr>
          <w:b w:val="0"/>
          <w:color w:val="000000"/>
          <w:sz w:val="24"/>
          <w:szCs w:val="24"/>
        </w:rPr>
        <w:t xml:space="preserve"> przed ich zniszczeniem lub uszkodzeniem w trakcie wykonywania robót;</w:t>
      </w:r>
    </w:p>
    <w:p w14:paraId="242C20D2" w14:textId="5794ACD9" w:rsidR="005C08F1" w:rsidRPr="00D22820" w:rsidRDefault="005C08F1" w:rsidP="00D664CA">
      <w:pPr>
        <w:pStyle w:val="Podtytu"/>
        <w:numPr>
          <w:ilvl w:val="0"/>
          <w:numId w:val="48"/>
        </w:numPr>
        <w:tabs>
          <w:tab w:val="left" w:pos="284"/>
          <w:tab w:val="left" w:pos="426"/>
        </w:tabs>
        <w:spacing w:line="276" w:lineRule="auto"/>
        <w:ind w:left="284" w:hanging="284"/>
        <w:rPr>
          <w:b w:val="0"/>
          <w:color w:val="000000"/>
          <w:sz w:val="24"/>
          <w:szCs w:val="24"/>
        </w:rPr>
      </w:pPr>
      <w:r w:rsidRPr="00D22820">
        <w:rPr>
          <w:b w:val="0"/>
          <w:color w:val="000000"/>
          <w:sz w:val="24"/>
          <w:szCs w:val="24"/>
        </w:rPr>
        <w:lastRenderedPageBreak/>
        <w:t>uporządkowanie terenu budowy po zakończeniu robót, zaplecza budowy, jak również terenów sąsiadujących zajętych lub użytkowanych przez Wykonawcę</w:t>
      </w:r>
      <w:r w:rsidR="00C1296D">
        <w:rPr>
          <w:b w:val="0"/>
          <w:color w:val="000000"/>
          <w:sz w:val="24"/>
          <w:szCs w:val="24"/>
        </w:rPr>
        <w:t>;</w:t>
      </w:r>
    </w:p>
    <w:p w14:paraId="4BF3CDB6" w14:textId="7DB7EBC0" w:rsidR="005C08F1" w:rsidRPr="00D22820" w:rsidRDefault="005C08F1" w:rsidP="00D664CA">
      <w:pPr>
        <w:pStyle w:val="Podtytu"/>
        <w:numPr>
          <w:ilvl w:val="0"/>
          <w:numId w:val="48"/>
        </w:numPr>
        <w:tabs>
          <w:tab w:val="left" w:pos="284"/>
          <w:tab w:val="left" w:pos="426"/>
        </w:tabs>
        <w:spacing w:line="276" w:lineRule="auto"/>
        <w:ind w:left="284" w:hanging="284"/>
        <w:rPr>
          <w:b w:val="0"/>
          <w:color w:val="000000"/>
          <w:sz w:val="24"/>
          <w:szCs w:val="24"/>
        </w:rPr>
      </w:pPr>
      <w:r w:rsidRPr="00D22820">
        <w:rPr>
          <w:b w:val="0"/>
          <w:color w:val="000000"/>
          <w:sz w:val="24"/>
          <w:szCs w:val="24"/>
        </w:rPr>
        <w:t xml:space="preserve">kompletowanie w trakcie realizacji robót wszelkiej dokumentacji zgodnie z przepisami Prawa budowlanego oraz przygotowanie do odbioru końcowego kompletu protokołów </w:t>
      </w:r>
      <w:r w:rsidRPr="00D22820">
        <w:rPr>
          <w:b w:val="0"/>
          <w:color w:val="000000"/>
          <w:sz w:val="24"/>
          <w:szCs w:val="24"/>
        </w:rPr>
        <w:br/>
        <w:t>i dokumentów niezbędnych przy odbiorze robót;</w:t>
      </w:r>
    </w:p>
    <w:p w14:paraId="6327AC83" w14:textId="13DC2CAC" w:rsidR="005C08F1" w:rsidRPr="00D22820" w:rsidRDefault="005C08F1" w:rsidP="00D664CA">
      <w:pPr>
        <w:pStyle w:val="Podtytu"/>
        <w:numPr>
          <w:ilvl w:val="0"/>
          <w:numId w:val="48"/>
        </w:numPr>
        <w:tabs>
          <w:tab w:val="left" w:pos="284"/>
          <w:tab w:val="left" w:pos="426"/>
        </w:tabs>
        <w:spacing w:line="276" w:lineRule="auto"/>
        <w:ind w:left="284" w:hanging="284"/>
        <w:rPr>
          <w:b w:val="0"/>
          <w:color w:val="000000"/>
          <w:sz w:val="24"/>
          <w:szCs w:val="24"/>
        </w:rPr>
      </w:pPr>
      <w:r w:rsidRPr="00D22820">
        <w:rPr>
          <w:b w:val="0"/>
          <w:color w:val="000000"/>
          <w:sz w:val="24"/>
          <w:szCs w:val="24"/>
        </w:rPr>
        <w:t>usunięcie wszelkich wad i usterek stwierdzonych przez nadzór inwestorski w trakcie trwania robót w terminie nie dłuższym niż termin technicznie uzasadniony i konieczny do ich usunięcia</w:t>
      </w:r>
      <w:r w:rsidR="00C1296D">
        <w:rPr>
          <w:b w:val="0"/>
          <w:color w:val="000000"/>
          <w:sz w:val="24"/>
          <w:szCs w:val="24"/>
        </w:rPr>
        <w:t>;</w:t>
      </w:r>
    </w:p>
    <w:p w14:paraId="0411FEED" w14:textId="00AA8925" w:rsidR="005C08F1" w:rsidRPr="00D22820" w:rsidRDefault="005C08F1" w:rsidP="00D664CA">
      <w:pPr>
        <w:pStyle w:val="Podtytu"/>
        <w:numPr>
          <w:ilvl w:val="0"/>
          <w:numId w:val="48"/>
        </w:numPr>
        <w:tabs>
          <w:tab w:val="left" w:pos="284"/>
          <w:tab w:val="left" w:pos="426"/>
        </w:tabs>
        <w:spacing w:line="276" w:lineRule="auto"/>
        <w:ind w:left="284" w:hanging="284"/>
        <w:rPr>
          <w:b w:val="0"/>
          <w:color w:val="000000"/>
          <w:sz w:val="24"/>
          <w:szCs w:val="24"/>
        </w:rPr>
      </w:pPr>
      <w:r w:rsidRPr="00D22820">
        <w:rPr>
          <w:b w:val="0"/>
          <w:sz w:val="24"/>
          <w:szCs w:val="24"/>
        </w:rPr>
        <w:t>ponoszenie wyłącznej odpowiedzialności za wszelkie szkody będące następstwem niewykonania lub nienależytego wykonania przedmiotu umowy, które to szkody Wykonawca zobowiązuje się pokryć w pełnej wysokości</w:t>
      </w:r>
      <w:r w:rsidR="00C1296D">
        <w:rPr>
          <w:b w:val="0"/>
          <w:sz w:val="24"/>
          <w:szCs w:val="24"/>
        </w:rPr>
        <w:t>;</w:t>
      </w:r>
    </w:p>
    <w:p w14:paraId="416D7BB3" w14:textId="295C0EEF" w:rsidR="005C08F1" w:rsidRPr="00D22820" w:rsidRDefault="005C08F1" w:rsidP="00D664CA">
      <w:pPr>
        <w:pStyle w:val="Podtytu"/>
        <w:numPr>
          <w:ilvl w:val="0"/>
          <w:numId w:val="48"/>
        </w:numPr>
        <w:tabs>
          <w:tab w:val="left" w:pos="284"/>
          <w:tab w:val="left" w:pos="426"/>
        </w:tabs>
        <w:spacing w:line="276" w:lineRule="auto"/>
        <w:ind w:left="284" w:hanging="284"/>
        <w:rPr>
          <w:b w:val="0"/>
          <w:sz w:val="24"/>
          <w:szCs w:val="24"/>
        </w:rPr>
      </w:pPr>
      <w:r w:rsidRPr="00D22820">
        <w:rPr>
          <w:b w:val="0"/>
          <w:sz w:val="24"/>
          <w:szCs w:val="24"/>
        </w:rPr>
        <w:t>informowanie Zamawiającego (Inspektora nadzoru inwestorskiego) o problemach technicznych lub okolicznościach, które mogą wpłynąć na jakość robót lub termin zakończe</w:t>
      </w:r>
      <w:r>
        <w:rPr>
          <w:b w:val="0"/>
          <w:sz w:val="24"/>
          <w:szCs w:val="24"/>
        </w:rPr>
        <w:t>nia robót;</w:t>
      </w:r>
    </w:p>
    <w:p w14:paraId="202F654F" w14:textId="4BB5AD08" w:rsidR="005C08F1" w:rsidRPr="00D664CA" w:rsidRDefault="005C08F1" w:rsidP="00D664CA">
      <w:pPr>
        <w:pStyle w:val="Akapitzlist"/>
        <w:numPr>
          <w:ilvl w:val="0"/>
          <w:numId w:val="48"/>
        </w:numPr>
        <w:tabs>
          <w:tab w:val="left" w:pos="284"/>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bCs/>
          <w:sz w:val="24"/>
          <w:szCs w:val="24"/>
        </w:rPr>
      </w:pPr>
      <w:r w:rsidRPr="00D664CA">
        <w:rPr>
          <w:bCs/>
          <w:sz w:val="24"/>
          <w:szCs w:val="24"/>
        </w:rPr>
        <w:t>przestrzeganie zasad bezpieczeństwa, BHP, p.poż;</w:t>
      </w:r>
    </w:p>
    <w:p w14:paraId="554E5506" w14:textId="70903F07" w:rsidR="005C08F1" w:rsidRPr="00D664CA" w:rsidRDefault="005C08F1" w:rsidP="00D664CA">
      <w:pPr>
        <w:pStyle w:val="Akapitzlist"/>
        <w:numPr>
          <w:ilvl w:val="0"/>
          <w:numId w:val="48"/>
        </w:numPr>
        <w:tabs>
          <w:tab w:val="left" w:pos="284"/>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D664CA">
        <w:rPr>
          <w:sz w:val="24"/>
          <w:szCs w:val="24"/>
        </w:rPr>
        <w:t xml:space="preserve">stosowanie materiałów i urządzeń posiadających odpowiednie dopuszczenia </w:t>
      </w:r>
      <w:r w:rsidR="00C1296D" w:rsidRPr="00D664CA">
        <w:rPr>
          <w:sz w:val="24"/>
          <w:szCs w:val="24"/>
        </w:rPr>
        <w:br/>
      </w:r>
      <w:r w:rsidRPr="00D664CA">
        <w:rPr>
          <w:sz w:val="24"/>
          <w:szCs w:val="24"/>
        </w:rPr>
        <w:t>do stosowania w budownictwie i zapewniających sprawność eksploatacyjną oraz wykonanego przedmiotu umowy. Wszelkie odstępstwa od pierwotnie zaakceptowanych przez zamawiającego materiałów, elementów i urządzeń muszą uzyskać pisemną aprobatę Zamawiającego</w:t>
      </w:r>
      <w:r w:rsidR="00BB6DB5" w:rsidRPr="00D664CA">
        <w:rPr>
          <w:sz w:val="24"/>
          <w:szCs w:val="24"/>
        </w:rPr>
        <w:t>;</w:t>
      </w:r>
    </w:p>
    <w:p w14:paraId="3668F07C" w14:textId="04CB863C" w:rsidR="005C08F1" w:rsidRPr="00D664CA" w:rsidRDefault="005C08F1" w:rsidP="00D664CA">
      <w:pPr>
        <w:pStyle w:val="Akapitzlist"/>
        <w:numPr>
          <w:ilvl w:val="0"/>
          <w:numId w:val="48"/>
        </w:numPr>
        <w:tabs>
          <w:tab w:val="left" w:pos="284"/>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D664CA">
        <w:rPr>
          <w:sz w:val="24"/>
          <w:szCs w:val="24"/>
        </w:rPr>
        <w:t>przygotowanie kompletnej dokumentacji do końcowego odbioru</w:t>
      </w:r>
      <w:r w:rsidR="00C1296D" w:rsidRPr="00D664CA">
        <w:rPr>
          <w:sz w:val="24"/>
          <w:szCs w:val="24"/>
        </w:rPr>
        <w:t>;</w:t>
      </w:r>
    </w:p>
    <w:p w14:paraId="72DEA16E" w14:textId="4C36B7D2" w:rsidR="004C2897" w:rsidRPr="00D664CA" w:rsidRDefault="005C08F1" w:rsidP="00D664CA">
      <w:pPr>
        <w:pStyle w:val="Akapitzlist"/>
        <w:numPr>
          <w:ilvl w:val="0"/>
          <w:numId w:val="48"/>
        </w:numPr>
        <w:tabs>
          <w:tab w:val="left" w:pos="284"/>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D664CA">
        <w:rPr>
          <w:sz w:val="24"/>
          <w:szCs w:val="24"/>
        </w:rPr>
        <w:t>ponoszenie kosztów budowy, w tym kosztów wody, energii elektrycznej w okresie od dnia przekazania placu budowy do dnia odbioru końcowego</w:t>
      </w:r>
      <w:r w:rsidR="00BB6DB5" w:rsidRPr="00D664CA">
        <w:rPr>
          <w:sz w:val="24"/>
          <w:szCs w:val="24"/>
        </w:rPr>
        <w:t>;</w:t>
      </w:r>
    </w:p>
    <w:p w14:paraId="61E3F7BD" w14:textId="22EF0201" w:rsidR="005E0BD1" w:rsidRPr="00D664CA" w:rsidRDefault="00F6356A" w:rsidP="00D664CA">
      <w:pPr>
        <w:pStyle w:val="Akapitzlist"/>
        <w:numPr>
          <w:ilvl w:val="0"/>
          <w:numId w:val="48"/>
        </w:numPr>
        <w:tabs>
          <w:tab w:val="left" w:pos="284"/>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D664CA">
        <w:rPr>
          <w:sz w:val="24"/>
          <w:szCs w:val="24"/>
        </w:rPr>
        <w:t xml:space="preserve">jako wytwarzający odpady – przestrzeganie przepisów prawnych wynikających </w:t>
      </w:r>
      <w:r w:rsidR="005E0BD1" w:rsidRPr="00D664CA">
        <w:rPr>
          <w:sz w:val="24"/>
          <w:szCs w:val="24"/>
        </w:rPr>
        <w:br/>
      </w:r>
      <w:r w:rsidRPr="00D664CA">
        <w:rPr>
          <w:sz w:val="24"/>
          <w:szCs w:val="24"/>
        </w:rPr>
        <w:t xml:space="preserve">z następujących ustaw: </w:t>
      </w:r>
    </w:p>
    <w:p w14:paraId="01A3F464" w14:textId="77777777" w:rsidR="005E0BD1" w:rsidRDefault="00F6356A" w:rsidP="00CA1A62">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F6356A">
        <w:rPr>
          <w:sz w:val="24"/>
          <w:szCs w:val="24"/>
        </w:rPr>
        <w:t xml:space="preserve">a) ustawy z dnia 27 kwietnia 2001 r. Prawo ochrony środowiska, </w:t>
      </w:r>
    </w:p>
    <w:p w14:paraId="09E354EE" w14:textId="77777777" w:rsidR="00BB6DB5" w:rsidRDefault="00F6356A" w:rsidP="00CA1A62">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F6356A">
        <w:rPr>
          <w:sz w:val="24"/>
          <w:szCs w:val="24"/>
        </w:rPr>
        <w:t>b) ustawy z dnia 14 grudnia 2012 r. o odpadach Powołane przepisy prawne Wykonawca zobowiązuje się stosować z uwzględnieniem ewentualnych zmia</w:t>
      </w:r>
      <w:r>
        <w:rPr>
          <w:sz w:val="24"/>
          <w:szCs w:val="24"/>
        </w:rPr>
        <w:t>n stanu prawnego w tym zakresie.</w:t>
      </w:r>
    </w:p>
    <w:p w14:paraId="713DF591" w14:textId="77777777" w:rsidR="0066303A" w:rsidRPr="006D5960" w:rsidRDefault="006D5960" w:rsidP="0066303A">
      <w:pPr>
        <w:spacing w:line="276" w:lineRule="auto"/>
        <w:jc w:val="both"/>
        <w:rPr>
          <w:rFonts w:eastAsia="Cambria"/>
          <w:b/>
          <w:sz w:val="24"/>
          <w:szCs w:val="24"/>
        </w:rPr>
      </w:pPr>
      <w:r w:rsidRPr="006D5960">
        <w:rPr>
          <w:rFonts w:eastAsia="Cambria"/>
          <w:b/>
          <w:sz w:val="24"/>
          <w:szCs w:val="24"/>
        </w:rPr>
        <w:t>8</w:t>
      </w:r>
      <w:r w:rsidR="0066303A" w:rsidRPr="006D5960">
        <w:rPr>
          <w:rFonts w:eastAsia="Cambria"/>
          <w:b/>
          <w:sz w:val="24"/>
          <w:szCs w:val="24"/>
        </w:rPr>
        <w:t>. Ogólne zasady wykonywania dokumentacji projektowej</w:t>
      </w:r>
    </w:p>
    <w:p w14:paraId="7102AF7A" w14:textId="217964CD" w:rsidR="0066303A" w:rsidRPr="006D5960" w:rsidRDefault="006D5960" w:rsidP="0078133E">
      <w:pPr>
        <w:spacing w:line="276" w:lineRule="auto"/>
        <w:ind w:left="284" w:hanging="284"/>
        <w:jc w:val="both"/>
        <w:rPr>
          <w:rFonts w:eastAsia="Cambria"/>
          <w:sz w:val="24"/>
          <w:szCs w:val="24"/>
        </w:rPr>
      </w:pPr>
      <w:r>
        <w:rPr>
          <w:rFonts w:eastAsia="Cambria"/>
          <w:sz w:val="24"/>
          <w:szCs w:val="24"/>
        </w:rPr>
        <w:t>8</w:t>
      </w:r>
      <w:r w:rsidR="0066303A" w:rsidRPr="006D5960">
        <w:rPr>
          <w:rFonts w:eastAsia="Cambria"/>
          <w:sz w:val="24"/>
          <w:szCs w:val="24"/>
        </w:rPr>
        <w:t xml:space="preserve">.1.Opracowanie Dokumentacji </w:t>
      </w:r>
      <w:r w:rsidR="001862F6">
        <w:rPr>
          <w:sz w:val="24"/>
          <w:szCs w:val="24"/>
        </w:rPr>
        <w:t>projektowej</w:t>
      </w:r>
      <w:r w:rsidR="0066303A" w:rsidRPr="006D5960">
        <w:rPr>
          <w:rFonts w:eastAsia="Cambria"/>
          <w:sz w:val="24"/>
          <w:szCs w:val="24"/>
        </w:rPr>
        <w:t xml:space="preserve"> winno być wykonane zgodnie z Programem Funkcjonalno-Użytkow</w:t>
      </w:r>
      <w:r>
        <w:rPr>
          <w:rFonts w:eastAsia="Cambria"/>
          <w:sz w:val="24"/>
          <w:szCs w:val="24"/>
        </w:rPr>
        <w:t xml:space="preserve">ym, o którym mowa w § 1 ust. </w:t>
      </w:r>
      <w:r w:rsidR="00A87763">
        <w:rPr>
          <w:rFonts w:eastAsia="Cambria"/>
          <w:sz w:val="24"/>
          <w:szCs w:val="24"/>
        </w:rPr>
        <w:t>4</w:t>
      </w:r>
      <w:r>
        <w:rPr>
          <w:rFonts w:eastAsia="Cambria"/>
          <w:sz w:val="24"/>
          <w:szCs w:val="24"/>
        </w:rPr>
        <w:t xml:space="preserve"> </w:t>
      </w:r>
      <w:r w:rsidR="0066303A" w:rsidRPr="006D5960">
        <w:rPr>
          <w:rFonts w:eastAsia="Cambria"/>
          <w:sz w:val="24"/>
          <w:szCs w:val="24"/>
        </w:rPr>
        <w:t>niniejszej Umowy, obowiązującymi przepisami, normami i zasadami wiedzy technicznej obowiązującymi w dniu wydania jej Zamawiającemu.</w:t>
      </w:r>
    </w:p>
    <w:p w14:paraId="0F12BDDB" w14:textId="6AC70D2F" w:rsidR="0066303A" w:rsidRPr="006D5960" w:rsidRDefault="006D5960" w:rsidP="0078133E">
      <w:pPr>
        <w:spacing w:line="276" w:lineRule="auto"/>
        <w:ind w:left="284" w:hanging="284"/>
        <w:jc w:val="both"/>
        <w:rPr>
          <w:rFonts w:eastAsia="Cambria"/>
          <w:sz w:val="24"/>
          <w:szCs w:val="24"/>
        </w:rPr>
      </w:pPr>
      <w:r>
        <w:rPr>
          <w:rFonts w:eastAsia="Cambria"/>
          <w:sz w:val="24"/>
          <w:szCs w:val="24"/>
        </w:rPr>
        <w:t>8</w:t>
      </w:r>
      <w:r w:rsidR="0066303A" w:rsidRPr="006D5960">
        <w:rPr>
          <w:rFonts w:eastAsia="Cambria"/>
          <w:sz w:val="24"/>
          <w:szCs w:val="24"/>
        </w:rPr>
        <w:t>.2.Wykonawca przy opracowywaniu Dokumentacji projektowej zobowiązuje się</w:t>
      </w:r>
      <w:r w:rsidR="00C1296D">
        <w:rPr>
          <w:rFonts w:eastAsia="Cambria"/>
          <w:sz w:val="24"/>
          <w:szCs w:val="24"/>
        </w:rPr>
        <w:t xml:space="preserve"> </w:t>
      </w:r>
      <w:r w:rsidR="00C1296D">
        <w:rPr>
          <w:rFonts w:eastAsia="Cambria"/>
          <w:sz w:val="24"/>
          <w:szCs w:val="24"/>
        </w:rPr>
        <w:br/>
      </w:r>
      <w:r w:rsidR="0066303A" w:rsidRPr="006D5960">
        <w:rPr>
          <w:rFonts w:eastAsia="Cambria"/>
          <w:sz w:val="24"/>
          <w:szCs w:val="24"/>
        </w:rPr>
        <w:t xml:space="preserve">w </w:t>
      </w:r>
      <w:r w:rsidR="00C1296D">
        <w:rPr>
          <w:rFonts w:eastAsia="Cambria"/>
          <w:sz w:val="24"/>
          <w:szCs w:val="24"/>
        </w:rPr>
        <w:t>s</w:t>
      </w:r>
      <w:r w:rsidR="0066303A" w:rsidRPr="006D5960">
        <w:rPr>
          <w:rFonts w:eastAsia="Cambria"/>
          <w:sz w:val="24"/>
          <w:szCs w:val="24"/>
        </w:rPr>
        <w:t>zczególności:</w:t>
      </w:r>
    </w:p>
    <w:p w14:paraId="5D0A28A3" w14:textId="77777777" w:rsidR="0066303A" w:rsidRPr="006D5960" w:rsidRDefault="0066303A" w:rsidP="0078133E">
      <w:pPr>
        <w:spacing w:line="276" w:lineRule="auto"/>
        <w:ind w:left="284" w:hanging="284"/>
        <w:jc w:val="both"/>
        <w:rPr>
          <w:rFonts w:eastAsia="Cambria"/>
          <w:sz w:val="24"/>
          <w:szCs w:val="24"/>
        </w:rPr>
      </w:pPr>
      <w:r w:rsidRPr="006D5960">
        <w:rPr>
          <w:rFonts w:eastAsia="Cambria"/>
          <w:sz w:val="24"/>
          <w:szCs w:val="24"/>
        </w:rPr>
        <w:t>1) zastosować optymalne rozwiązania konstrukcyjne, materiałowe i kosztowe, w celu uzyskania nowoczesnych i właściwych standardów dla tego typu zadani</w:t>
      </w:r>
      <w:r w:rsidR="006D5960">
        <w:rPr>
          <w:rFonts w:eastAsia="Cambria"/>
          <w:sz w:val="24"/>
          <w:szCs w:val="24"/>
        </w:rPr>
        <w:t xml:space="preserve">a inwestycyjnego, które ma być </w:t>
      </w:r>
      <w:r w:rsidRPr="006D5960">
        <w:rPr>
          <w:rFonts w:eastAsia="Cambria"/>
          <w:sz w:val="24"/>
          <w:szCs w:val="24"/>
        </w:rPr>
        <w:t>w oparciu o nią wykonane,</w:t>
      </w:r>
    </w:p>
    <w:p w14:paraId="69C5EA40" w14:textId="77777777" w:rsidR="0066303A" w:rsidRPr="006D5960" w:rsidRDefault="0066303A" w:rsidP="0078133E">
      <w:pPr>
        <w:spacing w:line="276" w:lineRule="auto"/>
        <w:ind w:left="284" w:hanging="284"/>
        <w:jc w:val="both"/>
        <w:rPr>
          <w:rFonts w:eastAsia="Cambria"/>
          <w:sz w:val="24"/>
          <w:szCs w:val="24"/>
        </w:rPr>
      </w:pPr>
      <w:r w:rsidRPr="006D5960">
        <w:rPr>
          <w:rFonts w:eastAsia="Cambria"/>
          <w:sz w:val="24"/>
          <w:szCs w:val="24"/>
        </w:rPr>
        <w:t>2) ponieść wszelkie opłaty za pozyskiwane w ramach realizacji Dokumentacji projektowej decyzje, uzgodnienia i opinie,</w:t>
      </w:r>
    </w:p>
    <w:p w14:paraId="68B88ECF" w14:textId="3E4E20D4" w:rsidR="0066303A" w:rsidRPr="006D5960" w:rsidRDefault="006F601A" w:rsidP="0078133E">
      <w:pPr>
        <w:spacing w:line="276" w:lineRule="auto"/>
        <w:ind w:left="284" w:hanging="284"/>
        <w:jc w:val="both"/>
        <w:rPr>
          <w:rFonts w:eastAsia="Cambria"/>
          <w:sz w:val="24"/>
          <w:szCs w:val="24"/>
        </w:rPr>
      </w:pPr>
      <w:r>
        <w:rPr>
          <w:rFonts w:eastAsia="Cambria"/>
          <w:sz w:val="24"/>
          <w:szCs w:val="24"/>
        </w:rPr>
        <w:t>3)</w:t>
      </w:r>
      <w:r w:rsidR="0078133E">
        <w:rPr>
          <w:rFonts w:eastAsia="Cambria"/>
          <w:sz w:val="24"/>
          <w:szCs w:val="24"/>
        </w:rPr>
        <w:t xml:space="preserve"> </w:t>
      </w:r>
      <w:r w:rsidR="0066303A" w:rsidRPr="006D5960">
        <w:rPr>
          <w:rFonts w:eastAsia="Cambria"/>
          <w:sz w:val="24"/>
          <w:szCs w:val="24"/>
        </w:rPr>
        <w:t xml:space="preserve">opracować Dokumentację </w:t>
      </w:r>
      <w:r w:rsidR="001862F6">
        <w:rPr>
          <w:sz w:val="24"/>
          <w:szCs w:val="24"/>
        </w:rPr>
        <w:t>projektow</w:t>
      </w:r>
      <w:r w:rsidR="00A87763">
        <w:rPr>
          <w:rFonts w:eastAsia="Cambria"/>
          <w:sz w:val="24"/>
          <w:szCs w:val="24"/>
        </w:rPr>
        <w:t>ą</w:t>
      </w:r>
      <w:r w:rsidR="0066303A" w:rsidRPr="006D5960">
        <w:rPr>
          <w:rFonts w:eastAsia="Cambria"/>
          <w:sz w:val="24"/>
          <w:szCs w:val="24"/>
        </w:rPr>
        <w:t xml:space="preserve"> kompletną z punktu widzenia zadania inwestycyjnego, które ma być wykonane na jej podstawie, spójnej i skoordynowanej </w:t>
      </w:r>
      <w:r w:rsidR="001862F6">
        <w:rPr>
          <w:rFonts w:eastAsia="Cambria"/>
          <w:sz w:val="24"/>
          <w:szCs w:val="24"/>
        </w:rPr>
        <w:br/>
      </w:r>
      <w:r w:rsidR="0066303A" w:rsidRPr="006D5960">
        <w:rPr>
          <w:rFonts w:eastAsia="Cambria"/>
          <w:sz w:val="24"/>
          <w:szCs w:val="24"/>
        </w:rPr>
        <w:t xml:space="preserve">we wszystkich specjalnościach, a w szczególności posiadającej niezbędne uzgodnienia </w:t>
      </w:r>
      <w:r w:rsidR="001862F6">
        <w:rPr>
          <w:rFonts w:eastAsia="Cambria"/>
          <w:sz w:val="24"/>
          <w:szCs w:val="24"/>
        </w:rPr>
        <w:br/>
      </w:r>
      <w:r w:rsidR="0066303A" w:rsidRPr="006D5960">
        <w:rPr>
          <w:rFonts w:eastAsia="Cambria"/>
          <w:sz w:val="24"/>
          <w:szCs w:val="24"/>
        </w:rPr>
        <w:lastRenderedPageBreak/>
        <w:t>i przedstawiającej rozwiązania szczegółowe w zakresie umożliwiającym realizację zadania inwestycyjnego, które ma być wykonane na jej podstawie, bez dodatkowych opracowań</w:t>
      </w:r>
      <w:r w:rsidR="00A87763">
        <w:rPr>
          <w:rFonts w:eastAsia="Cambria"/>
          <w:sz w:val="24"/>
          <w:szCs w:val="24"/>
        </w:rPr>
        <w:t xml:space="preserve"> </w:t>
      </w:r>
      <w:r w:rsidR="001862F6">
        <w:rPr>
          <w:rFonts w:eastAsia="Cambria"/>
          <w:sz w:val="24"/>
          <w:szCs w:val="24"/>
        </w:rPr>
        <w:br/>
      </w:r>
      <w:r w:rsidR="0066303A" w:rsidRPr="006D5960">
        <w:rPr>
          <w:rFonts w:eastAsia="Cambria"/>
          <w:sz w:val="24"/>
          <w:szCs w:val="24"/>
        </w:rPr>
        <w:t>i uzupełnień.</w:t>
      </w:r>
    </w:p>
    <w:p w14:paraId="6E8CF07A" w14:textId="53D6532B" w:rsidR="0066303A" w:rsidRPr="00D664CA" w:rsidRDefault="006D5960" w:rsidP="0078133E">
      <w:pPr>
        <w:spacing w:line="276" w:lineRule="auto"/>
        <w:ind w:left="284" w:hanging="284"/>
        <w:jc w:val="both"/>
        <w:rPr>
          <w:rFonts w:eastAsia="Cambria"/>
          <w:sz w:val="24"/>
          <w:szCs w:val="24"/>
        </w:rPr>
      </w:pPr>
      <w:r>
        <w:rPr>
          <w:rFonts w:eastAsia="Cambria"/>
          <w:sz w:val="24"/>
          <w:szCs w:val="24"/>
        </w:rPr>
        <w:t>8</w:t>
      </w:r>
      <w:r w:rsidR="0066303A" w:rsidRPr="006D5960">
        <w:rPr>
          <w:rFonts w:eastAsia="Cambria"/>
          <w:sz w:val="24"/>
          <w:szCs w:val="24"/>
        </w:rPr>
        <w:t xml:space="preserve">.3. </w:t>
      </w:r>
      <w:r w:rsidR="0066303A" w:rsidRPr="00D664CA">
        <w:rPr>
          <w:rFonts w:eastAsia="Cambria"/>
          <w:sz w:val="24"/>
          <w:szCs w:val="24"/>
        </w:rPr>
        <w:t>W ramach wykonywania obowiązków z niniejszej umowy, Wykonawca zobowiązany jest do zapewnienia wykonywania przez Projektanta podstawowych obowiązków Projektanta wynik</w:t>
      </w:r>
      <w:r w:rsidRPr="00D664CA">
        <w:rPr>
          <w:rFonts w:eastAsia="Cambria"/>
          <w:sz w:val="24"/>
          <w:szCs w:val="24"/>
        </w:rPr>
        <w:t xml:space="preserve">ających </w:t>
      </w:r>
      <w:r w:rsidR="0066303A" w:rsidRPr="00D664CA">
        <w:rPr>
          <w:rFonts w:eastAsia="Cambria"/>
          <w:sz w:val="24"/>
          <w:szCs w:val="24"/>
        </w:rPr>
        <w:t>z art. 20 ustawy z dnia 7 lipca 1994 roku Prawo Budowlane, a ponadto do zapewnienia wykonywania przez Projektanta w szczególności następujących czynności:</w:t>
      </w:r>
    </w:p>
    <w:p w14:paraId="2FF25E13" w14:textId="77777777" w:rsidR="0066303A" w:rsidRPr="00D664CA" w:rsidRDefault="0066303A" w:rsidP="0078133E">
      <w:pPr>
        <w:spacing w:line="276" w:lineRule="auto"/>
        <w:ind w:left="284" w:hanging="284"/>
        <w:jc w:val="both"/>
        <w:rPr>
          <w:rFonts w:eastAsia="Cambria"/>
          <w:sz w:val="24"/>
          <w:szCs w:val="24"/>
        </w:rPr>
      </w:pPr>
      <w:r w:rsidRPr="00D664CA">
        <w:rPr>
          <w:rFonts w:eastAsia="Cambria"/>
          <w:sz w:val="24"/>
          <w:szCs w:val="24"/>
        </w:rPr>
        <w:t xml:space="preserve">1) stwierdzenia w toku wykonywania robót budowlanych, na wezwanie Zamawiającego, zgodności realizacji inwestycji z </w:t>
      </w:r>
      <w:r w:rsidR="00BB6DB5" w:rsidRPr="00D664CA">
        <w:rPr>
          <w:rFonts w:eastAsia="Cambria"/>
          <w:sz w:val="24"/>
          <w:szCs w:val="24"/>
        </w:rPr>
        <w:t>opracowanym</w:t>
      </w:r>
      <w:r w:rsidRPr="00D664CA">
        <w:rPr>
          <w:rFonts w:eastAsia="Cambria"/>
          <w:sz w:val="24"/>
          <w:szCs w:val="24"/>
        </w:rPr>
        <w:t xml:space="preserve"> projekt</w:t>
      </w:r>
      <w:r w:rsidR="00BB6DB5" w:rsidRPr="00D664CA">
        <w:rPr>
          <w:rFonts w:eastAsia="Cambria"/>
          <w:sz w:val="24"/>
          <w:szCs w:val="24"/>
        </w:rPr>
        <w:t>em</w:t>
      </w:r>
      <w:r w:rsidRPr="00D664CA">
        <w:rPr>
          <w:rFonts w:eastAsia="Cambria"/>
          <w:sz w:val="24"/>
          <w:szCs w:val="24"/>
        </w:rPr>
        <w:t xml:space="preserve"> powstałym w ramach realizacji niniejszej umowy,</w:t>
      </w:r>
    </w:p>
    <w:p w14:paraId="000FCC28" w14:textId="77777777" w:rsidR="0066303A" w:rsidRPr="00D664CA" w:rsidRDefault="0066303A" w:rsidP="0078133E">
      <w:pPr>
        <w:spacing w:line="276" w:lineRule="auto"/>
        <w:ind w:left="284" w:hanging="284"/>
        <w:jc w:val="both"/>
        <w:rPr>
          <w:rFonts w:eastAsia="Cambria"/>
          <w:sz w:val="24"/>
          <w:szCs w:val="24"/>
        </w:rPr>
      </w:pPr>
      <w:r w:rsidRPr="00D664CA">
        <w:rPr>
          <w:rFonts w:eastAsia="Cambria"/>
          <w:sz w:val="24"/>
          <w:szCs w:val="24"/>
        </w:rPr>
        <w:t xml:space="preserve">2) uzupełniania szczegółów opracowań projektowych oraz wyjaśnianie wątpliwości powstałych w toku </w:t>
      </w:r>
      <w:r w:rsidR="006D5960" w:rsidRPr="00D664CA">
        <w:rPr>
          <w:rFonts w:eastAsia="Cambria"/>
          <w:sz w:val="24"/>
          <w:szCs w:val="24"/>
        </w:rPr>
        <w:t xml:space="preserve">realizacji robót </w:t>
      </w:r>
      <w:r w:rsidRPr="00D664CA">
        <w:rPr>
          <w:rFonts w:eastAsia="Cambria"/>
          <w:sz w:val="24"/>
          <w:szCs w:val="24"/>
        </w:rPr>
        <w:t>budowlanych wykonywanych na ich podstawie,</w:t>
      </w:r>
    </w:p>
    <w:p w14:paraId="7917D86B" w14:textId="77777777" w:rsidR="0066303A" w:rsidRPr="00D664CA" w:rsidRDefault="0066303A" w:rsidP="0078133E">
      <w:pPr>
        <w:spacing w:line="276" w:lineRule="auto"/>
        <w:ind w:left="284" w:hanging="284"/>
        <w:jc w:val="both"/>
        <w:rPr>
          <w:rFonts w:eastAsia="Cambria"/>
          <w:sz w:val="24"/>
          <w:szCs w:val="24"/>
        </w:rPr>
      </w:pPr>
      <w:r w:rsidRPr="00D664CA">
        <w:rPr>
          <w:rFonts w:eastAsia="Cambria"/>
          <w:sz w:val="24"/>
          <w:szCs w:val="24"/>
        </w:rPr>
        <w:t xml:space="preserve">3) uzgadniania z Zamawiającym możliwości wprowadzenia rozwiązań zamiennych </w:t>
      </w:r>
      <w:r w:rsidR="006D5960" w:rsidRPr="00D664CA">
        <w:rPr>
          <w:rFonts w:eastAsia="Cambria"/>
          <w:sz w:val="24"/>
          <w:szCs w:val="24"/>
        </w:rPr>
        <w:br/>
        <w:t>w stosunku d</w:t>
      </w:r>
      <w:r w:rsidRPr="00D664CA">
        <w:rPr>
          <w:rFonts w:eastAsia="Cambria"/>
          <w:sz w:val="24"/>
          <w:szCs w:val="24"/>
        </w:rPr>
        <w:t>o materiałów i konstrukcji przewidzianych w opracowaniach projektowych powstałych w ramach realizacji niniejszej umowy, a zgłoszonych przez kierownika budowy lub inspektora nadzoru,</w:t>
      </w:r>
    </w:p>
    <w:p w14:paraId="22D6826D" w14:textId="77777777" w:rsidR="0066303A" w:rsidRPr="006D5960" w:rsidRDefault="0066303A" w:rsidP="0078133E">
      <w:pPr>
        <w:spacing w:line="276" w:lineRule="auto"/>
        <w:ind w:left="284" w:hanging="284"/>
        <w:jc w:val="both"/>
        <w:rPr>
          <w:rFonts w:eastAsia="Cambria"/>
          <w:sz w:val="24"/>
          <w:szCs w:val="24"/>
        </w:rPr>
      </w:pPr>
      <w:r w:rsidRPr="006D5960">
        <w:rPr>
          <w:rFonts w:eastAsia="Cambria"/>
          <w:sz w:val="24"/>
          <w:szCs w:val="24"/>
        </w:rPr>
        <w:t xml:space="preserve">4) udzielania stosownych porad i wskazówek oraz bieżące wyjaśnienie wątpliwości </w:t>
      </w:r>
      <w:r w:rsidR="006D5960">
        <w:rPr>
          <w:rFonts w:eastAsia="Cambria"/>
          <w:sz w:val="24"/>
          <w:szCs w:val="24"/>
        </w:rPr>
        <w:br/>
      </w:r>
      <w:r w:rsidRPr="006D5960">
        <w:rPr>
          <w:rFonts w:eastAsia="Cambria"/>
          <w:sz w:val="24"/>
          <w:szCs w:val="24"/>
        </w:rPr>
        <w:t>i problemów powstałych w toku realizacji zadania,</w:t>
      </w:r>
    </w:p>
    <w:p w14:paraId="1A5652F6" w14:textId="3F2D0DD4" w:rsidR="0066303A" w:rsidRPr="006D5960" w:rsidRDefault="0066303A" w:rsidP="0078133E">
      <w:pPr>
        <w:spacing w:line="276" w:lineRule="auto"/>
        <w:ind w:left="284" w:hanging="284"/>
        <w:jc w:val="both"/>
        <w:rPr>
          <w:rFonts w:eastAsia="Cambria"/>
          <w:sz w:val="24"/>
          <w:szCs w:val="24"/>
        </w:rPr>
      </w:pPr>
      <w:r w:rsidRPr="006D5960">
        <w:rPr>
          <w:rFonts w:eastAsia="Cambria"/>
          <w:sz w:val="24"/>
          <w:szCs w:val="24"/>
        </w:rPr>
        <w:t xml:space="preserve">5) w przypadku wystąpienia konieczności dokonywania zmian w opracowaniach </w:t>
      </w:r>
      <w:r w:rsidR="00A87763">
        <w:rPr>
          <w:rFonts w:eastAsia="Cambria"/>
          <w:sz w:val="24"/>
          <w:szCs w:val="24"/>
        </w:rPr>
        <w:t xml:space="preserve">dokumentacji technicznej </w:t>
      </w:r>
      <w:r w:rsidRPr="006D5960">
        <w:rPr>
          <w:rFonts w:eastAsia="Cambria"/>
          <w:sz w:val="24"/>
          <w:szCs w:val="24"/>
        </w:rPr>
        <w:t>powstałych w ramach realizacji niniejszej umowy z przyczyn niezależnych od Wykonawcy i od Projektanta – dokonywanie stosownych zmian.</w:t>
      </w:r>
    </w:p>
    <w:p w14:paraId="6F90EE9C" w14:textId="37C5EA0E" w:rsidR="0066303A" w:rsidRPr="00D664CA" w:rsidRDefault="00D664CA" w:rsidP="0078133E">
      <w:pPr>
        <w:spacing w:line="276" w:lineRule="auto"/>
        <w:ind w:left="284" w:hanging="284"/>
        <w:jc w:val="both"/>
        <w:rPr>
          <w:rFonts w:eastAsia="Cambria"/>
          <w:strike/>
          <w:sz w:val="24"/>
          <w:szCs w:val="24"/>
        </w:rPr>
      </w:pPr>
      <w:r>
        <w:rPr>
          <w:rFonts w:eastAsia="Cambria"/>
          <w:sz w:val="24"/>
          <w:szCs w:val="24"/>
        </w:rPr>
        <w:t>6</w:t>
      </w:r>
      <w:r w:rsidR="006D5960">
        <w:rPr>
          <w:rFonts w:eastAsia="Cambria"/>
          <w:sz w:val="24"/>
          <w:szCs w:val="24"/>
        </w:rPr>
        <w:t>)</w:t>
      </w:r>
      <w:r w:rsidR="0066303A" w:rsidRPr="006D5960">
        <w:rPr>
          <w:rFonts w:eastAsia="Cambria"/>
          <w:sz w:val="24"/>
          <w:szCs w:val="24"/>
        </w:rPr>
        <w:t xml:space="preserve"> Do czasu zakończenia robót Wykonawca w ramach wynagrodzenia, o którym mowa </w:t>
      </w:r>
      <w:r w:rsidR="00895C4F">
        <w:rPr>
          <w:rFonts w:eastAsia="Cambria"/>
          <w:sz w:val="24"/>
          <w:szCs w:val="24"/>
        </w:rPr>
        <w:br/>
      </w:r>
      <w:r w:rsidR="0066303A" w:rsidRPr="00BB6DB5">
        <w:rPr>
          <w:rFonts w:eastAsia="Cambria"/>
          <w:sz w:val="24"/>
          <w:szCs w:val="24"/>
        </w:rPr>
        <w:t xml:space="preserve">w § </w:t>
      </w:r>
      <w:r w:rsidR="00895C4F">
        <w:rPr>
          <w:rFonts w:eastAsia="Cambria"/>
          <w:sz w:val="24"/>
          <w:szCs w:val="24"/>
        </w:rPr>
        <w:t>10</w:t>
      </w:r>
      <w:r w:rsidR="0066303A" w:rsidRPr="006D5960">
        <w:rPr>
          <w:rFonts w:eastAsia="Cambria"/>
          <w:sz w:val="24"/>
          <w:szCs w:val="24"/>
        </w:rPr>
        <w:t xml:space="preserve"> ust. </w:t>
      </w:r>
      <w:r w:rsidR="00BB6DB5">
        <w:rPr>
          <w:rFonts w:eastAsia="Cambria"/>
          <w:sz w:val="24"/>
          <w:szCs w:val="24"/>
        </w:rPr>
        <w:t>1</w:t>
      </w:r>
      <w:r w:rsidR="0066303A" w:rsidRPr="006D5960">
        <w:rPr>
          <w:rFonts w:eastAsia="Cambria"/>
          <w:sz w:val="24"/>
          <w:szCs w:val="24"/>
        </w:rPr>
        <w:t xml:space="preserve"> niniejszej umowy, zobowiązuje się do dokonywania zmian w dokumentacji </w:t>
      </w:r>
      <w:r w:rsidR="001862F6">
        <w:rPr>
          <w:sz w:val="24"/>
          <w:szCs w:val="24"/>
        </w:rPr>
        <w:t>projektowej</w:t>
      </w:r>
      <w:r w:rsidR="0066303A" w:rsidRPr="006D5960">
        <w:rPr>
          <w:rFonts w:eastAsia="Cambria"/>
          <w:sz w:val="24"/>
          <w:szCs w:val="24"/>
        </w:rPr>
        <w:t xml:space="preserve"> koniecznych do realizacji zadania, </w:t>
      </w:r>
    </w:p>
    <w:p w14:paraId="261ECE09" w14:textId="77777777" w:rsidR="0066303A" w:rsidRPr="006D5960" w:rsidRDefault="006D5960" w:rsidP="0066303A">
      <w:pPr>
        <w:spacing w:line="276" w:lineRule="auto"/>
        <w:jc w:val="both"/>
        <w:rPr>
          <w:rFonts w:eastAsia="Cambria"/>
          <w:b/>
          <w:sz w:val="24"/>
          <w:szCs w:val="24"/>
        </w:rPr>
      </w:pPr>
      <w:r>
        <w:rPr>
          <w:rFonts w:eastAsia="Cambria"/>
          <w:b/>
          <w:sz w:val="24"/>
          <w:szCs w:val="24"/>
        </w:rPr>
        <w:t>9</w:t>
      </w:r>
      <w:r w:rsidR="0066303A" w:rsidRPr="006D5960">
        <w:rPr>
          <w:rFonts w:eastAsia="Cambria"/>
          <w:b/>
          <w:sz w:val="24"/>
          <w:szCs w:val="24"/>
        </w:rPr>
        <w:t>. Prawa autorskie</w:t>
      </w:r>
    </w:p>
    <w:p w14:paraId="06D2F063" w14:textId="10543001" w:rsidR="0066303A" w:rsidRPr="006D5960" w:rsidRDefault="006D5960"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.1.</w:t>
      </w:r>
      <w:r w:rsidR="009B303D">
        <w:rPr>
          <w:rFonts w:eastAsia="Cambria"/>
          <w:sz w:val="24"/>
          <w:szCs w:val="24"/>
        </w:rPr>
        <w:t xml:space="preserve"> </w:t>
      </w:r>
      <w:r w:rsidR="0066303A" w:rsidRPr="006D5960">
        <w:rPr>
          <w:rFonts w:eastAsia="Cambria"/>
          <w:sz w:val="24"/>
          <w:szCs w:val="24"/>
        </w:rPr>
        <w:t xml:space="preserve">Z chwilą wydania zamawiającemu Dokumentacji </w:t>
      </w:r>
      <w:r w:rsidR="001862F6">
        <w:rPr>
          <w:sz w:val="24"/>
          <w:szCs w:val="24"/>
        </w:rPr>
        <w:t>projektowej</w:t>
      </w:r>
      <w:r w:rsidR="0066303A" w:rsidRPr="006D5960">
        <w:rPr>
          <w:rFonts w:eastAsia="Cambria"/>
          <w:sz w:val="24"/>
          <w:szCs w:val="24"/>
        </w:rPr>
        <w:t xml:space="preserve">, bez konieczności składania odrębnych oświadczeń Wykonawca przenosi na Zamawiającego zarówno własność nośników, na których Dokumentacja </w:t>
      </w:r>
      <w:r w:rsidR="001862F6">
        <w:rPr>
          <w:sz w:val="24"/>
          <w:szCs w:val="24"/>
        </w:rPr>
        <w:t>projektowa</w:t>
      </w:r>
      <w:r w:rsidR="0066303A" w:rsidRPr="006D5960">
        <w:rPr>
          <w:rFonts w:eastAsia="Cambria"/>
          <w:sz w:val="24"/>
          <w:szCs w:val="24"/>
        </w:rPr>
        <w:t xml:space="preserve"> została utrwalona jak i pełne autorskie prawa majątkowe do Dokumentacji </w:t>
      </w:r>
      <w:r w:rsidR="001862F6">
        <w:rPr>
          <w:sz w:val="24"/>
          <w:szCs w:val="24"/>
        </w:rPr>
        <w:t>projektowej</w:t>
      </w:r>
      <w:r w:rsidR="001862F6">
        <w:rPr>
          <w:rFonts w:eastAsia="Cambria"/>
          <w:sz w:val="24"/>
          <w:szCs w:val="24"/>
        </w:rPr>
        <w:t xml:space="preserve"> </w:t>
      </w:r>
      <w:r w:rsidR="0066303A" w:rsidRPr="006D5960">
        <w:rPr>
          <w:rFonts w:eastAsia="Cambria"/>
          <w:sz w:val="24"/>
          <w:szCs w:val="24"/>
        </w:rPr>
        <w:t>na wszystkich polach eksploatacji w tym</w:t>
      </w:r>
      <w:r w:rsidR="009B303D">
        <w:rPr>
          <w:rFonts w:eastAsia="Cambria"/>
          <w:sz w:val="24"/>
          <w:szCs w:val="24"/>
        </w:rPr>
        <w:t xml:space="preserve"> </w:t>
      </w:r>
      <w:r w:rsidR="0066303A" w:rsidRPr="006D5960">
        <w:rPr>
          <w:rFonts w:eastAsia="Cambria"/>
          <w:sz w:val="24"/>
          <w:szCs w:val="24"/>
        </w:rPr>
        <w:t>w szczególności:</w:t>
      </w:r>
    </w:p>
    <w:p w14:paraId="655CB385" w14:textId="2201BE7C"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1)</w:t>
      </w:r>
      <w:r w:rsidR="0003496B">
        <w:rPr>
          <w:rFonts w:eastAsia="Cambria"/>
          <w:sz w:val="24"/>
          <w:szCs w:val="24"/>
        </w:rPr>
        <w:t xml:space="preserve"> </w:t>
      </w:r>
      <w:r w:rsidRPr="006D5960">
        <w:rPr>
          <w:rFonts w:eastAsia="Cambria"/>
          <w:sz w:val="24"/>
          <w:szCs w:val="24"/>
        </w:rPr>
        <w:t xml:space="preserve">kopiowanie, zwielokrotnianie Dokumentacji </w:t>
      </w:r>
      <w:r w:rsidR="001862F6">
        <w:rPr>
          <w:sz w:val="24"/>
          <w:szCs w:val="24"/>
        </w:rPr>
        <w:t>projektowej</w:t>
      </w:r>
      <w:r w:rsidRPr="006D5960">
        <w:rPr>
          <w:rFonts w:eastAsia="Cambria"/>
          <w:sz w:val="24"/>
          <w:szCs w:val="24"/>
        </w:rPr>
        <w:t>,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w:t>
      </w:r>
      <w:r w:rsidR="006D5960">
        <w:rPr>
          <w:rFonts w:eastAsia="Cambria"/>
          <w:sz w:val="24"/>
          <w:szCs w:val="24"/>
        </w:rPr>
        <w:t xml:space="preserve"> </w:t>
      </w:r>
      <w:r w:rsidRPr="006D5960">
        <w:rPr>
          <w:rFonts w:eastAsia="Cambria"/>
          <w:sz w:val="24"/>
          <w:szCs w:val="24"/>
        </w:rPr>
        <w:t>uzasadnionym potrzebami Zamawiającego.</w:t>
      </w:r>
    </w:p>
    <w:p w14:paraId="305FDFF1"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2)</w:t>
      </w:r>
      <w:r w:rsidRPr="006D5960">
        <w:rPr>
          <w:sz w:val="24"/>
          <w:szCs w:val="24"/>
        </w:rPr>
        <w:t xml:space="preserve"> </w:t>
      </w:r>
      <w:r w:rsidRPr="006D5960">
        <w:rPr>
          <w:rFonts w:eastAsia="Cambria"/>
          <w:sz w:val="24"/>
          <w:szCs w:val="24"/>
        </w:rPr>
        <w:t>w zakresie emisji publicznej, emisji w ramach pokazów zamkniętych, jak też poprzez telewizję, Internet i inne środki masowego przekazu,</w:t>
      </w:r>
    </w:p>
    <w:p w14:paraId="691EE63B"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3) w zakresie obrotu oryginałem i egzemplarz</w:t>
      </w:r>
      <w:r w:rsidR="006D5960">
        <w:rPr>
          <w:rFonts w:eastAsia="Cambria"/>
          <w:sz w:val="24"/>
          <w:szCs w:val="24"/>
        </w:rPr>
        <w:t>ami, na których utwór utrwalono</w:t>
      </w:r>
      <w:r w:rsidR="006D5960">
        <w:rPr>
          <w:rFonts w:eastAsia="Cambria"/>
          <w:sz w:val="24"/>
          <w:szCs w:val="24"/>
        </w:rPr>
        <w:br/>
      </w:r>
      <w:r w:rsidRPr="006D5960">
        <w:rPr>
          <w:rFonts w:eastAsia="Cambria"/>
          <w:sz w:val="24"/>
          <w:szCs w:val="24"/>
        </w:rPr>
        <w:t>w szczególności wprowadzania ich do obrotu, użyczenia, najmu lub dzierżawy,</w:t>
      </w:r>
    </w:p>
    <w:p w14:paraId="617362C9" w14:textId="7D77E0E8"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4) wykorzystanie Dokumentacji </w:t>
      </w:r>
      <w:r w:rsidR="001862F6">
        <w:rPr>
          <w:sz w:val="24"/>
          <w:szCs w:val="24"/>
        </w:rPr>
        <w:t>projektowej</w:t>
      </w:r>
      <w:r w:rsidRPr="006D5960">
        <w:rPr>
          <w:rFonts w:eastAsia="Cambria"/>
          <w:sz w:val="24"/>
          <w:szCs w:val="24"/>
        </w:rPr>
        <w:t xml:space="preserve"> do druku w prasie i innych publikacjach i do korzystania z Dokumentacji </w:t>
      </w:r>
      <w:r w:rsidR="001862F6">
        <w:rPr>
          <w:sz w:val="24"/>
          <w:szCs w:val="24"/>
        </w:rPr>
        <w:t>projektowej</w:t>
      </w:r>
      <w:r w:rsidRPr="006D5960">
        <w:rPr>
          <w:rFonts w:eastAsia="Cambria"/>
          <w:sz w:val="24"/>
          <w:szCs w:val="24"/>
        </w:rPr>
        <w:t xml:space="preserve"> dla potrzeb prowadzenia wszelkiego typu działań promocyjnych i marketingowych, w tym w szczególności w celu promocji zadania inwestycyjnego wykonywanego w oparciu o Dokumentację </w:t>
      </w:r>
      <w:r w:rsidR="001862F6">
        <w:rPr>
          <w:sz w:val="24"/>
          <w:szCs w:val="24"/>
        </w:rPr>
        <w:t>projektow</w:t>
      </w:r>
      <w:r w:rsidR="0033708F">
        <w:rPr>
          <w:rFonts w:eastAsia="Cambria"/>
          <w:sz w:val="24"/>
          <w:szCs w:val="24"/>
        </w:rPr>
        <w:t>ą</w:t>
      </w:r>
      <w:r w:rsidR="001862F6">
        <w:rPr>
          <w:rFonts w:eastAsia="Cambria"/>
          <w:sz w:val="24"/>
          <w:szCs w:val="24"/>
        </w:rPr>
        <w:t>,</w:t>
      </w:r>
    </w:p>
    <w:p w14:paraId="22A1B4CE" w14:textId="52A2F39B"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5) przedsięwzięcie wszelkich innych czynności w celu realizacji zadania inwestycyjnego, które </w:t>
      </w:r>
      <w:r w:rsidRPr="006D5960">
        <w:rPr>
          <w:rFonts w:eastAsia="Cambria"/>
          <w:sz w:val="24"/>
          <w:szCs w:val="24"/>
        </w:rPr>
        <w:lastRenderedPageBreak/>
        <w:t xml:space="preserve">ma być wykonane w oparciu o Dokumentację </w:t>
      </w:r>
      <w:r w:rsidR="001862F6">
        <w:rPr>
          <w:sz w:val="24"/>
          <w:szCs w:val="24"/>
        </w:rPr>
        <w:t>projektową.</w:t>
      </w:r>
    </w:p>
    <w:p w14:paraId="30A1F903" w14:textId="34E20F6E" w:rsidR="0066303A" w:rsidRPr="006D5960" w:rsidRDefault="006D5960"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 xml:space="preserve">.2. Wykonawca oświadcza, że autor/autorzy Dokumentacji </w:t>
      </w:r>
      <w:r w:rsidR="001862F6">
        <w:rPr>
          <w:sz w:val="24"/>
          <w:szCs w:val="24"/>
        </w:rPr>
        <w:t>projektową</w:t>
      </w:r>
      <w:r w:rsidR="00CF41B5">
        <w:rPr>
          <w:rFonts w:eastAsia="Cambria"/>
          <w:sz w:val="24"/>
          <w:szCs w:val="24"/>
        </w:rPr>
        <w:t xml:space="preserve"> </w:t>
      </w:r>
      <w:r w:rsidR="0066303A" w:rsidRPr="006D5960">
        <w:rPr>
          <w:rFonts w:eastAsia="Cambria"/>
          <w:sz w:val="24"/>
          <w:szCs w:val="24"/>
        </w:rPr>
        <w:t xml:space="preserve">(„Projektant/Projektanci”) upoważnił/upoważnili Wykonawcę do złożenia w imieniu Projektanta/Projektantów oświadczenia o treści wskazanej w ust. </w:t>
      </w:r>
      <w:r w:rsidR="00243853">
        <w:rPr>
          <w:rFonts w:eastAsia="Cambria"/>
          <w:sz w:val="24"/>
          <w:szCs w:val="24"/>
        </w:rPr>
        <w:t>9</w:t>
      </w:r>
      <w:r w:rsidR="0066303A" w:rsidRPr="006D5960">
        <w:rPr>
          <w:rFonts w:eastAsia="Cambria"/>
          <w:sz w:val="24"/>
          <w:szCs w:val="24"/>
        </w:rPr>
        <w:t>.3 niniejszego paragrafu.</w:t>
      </w:r>
    </w:p>
    <w:p w14:paraId="50DAA814" w14:textId="6983E358" w:rsidR="0066303A" w:rsidRPr="006D5960" w:rsidRDefault="00243853"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 xml:space="preserve">.3. Wykonawca oświadcza, iż zarówno ona sam jak i Projektant/Projektanci uczestniczący </w:t>
      </w:r>
      <w:r w:rsidR="0066303A" w:rsidRPr="006D5960">
        <w:rPr>
          <w:rFonts w:eastAsia="Cambria"/>
          <w:sz w:val="24"/>
          <w:szCs w:val="24"/>
        </w:rPr>
        <w:br/>
        <w:t xml:space="preserve">w opracowywaniu Dokumentacji </w:t>
      </w:r>
      <w:r w:rsidR="001862F6">
        <w:rPr>
          <w:sz w:val="24"/>
          <w:szCs w:val="24"/>
        </w:rPr>
        <w:t>projektowej</w:t>
      </w:r>
      <w:r w:rsidR="0066303A" w:rsidRPr="006D5960">
        <w:rPr>
          <w:rFonts w:eastAsia="Cambria"/>
          <w:sz w:val="24"/>
          <w:szCs w:val="24"/>
        </w:rPr>
        <w:t>, bezterminowo wyrażają zgodę na:</w:t>
      </w:r>
    </w:p>
    <w:p w14:paraId="6F6EE5BF" w14:textId="44932EE2"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1) </w:t>
      </w:r>
      <w:r w:rsidR="00243853">
        <w:rPr>
          <w:rFonts w:eastAsia="Cambria"/>
          <w:sz w:val="24"/>
          <w:szCs w:val="24"/>
        </w:rPr>
        <w:t>wprowadzanie przez Z</w:t>
      </w:r>
      <w:r w:rsidRPr="006D5960">
        <w:rPr>
          <w:rFonts w:eastAsia="Cambria"/>
          <w:sz w:val="24"/>
          <w:szCs w:val="24"/>
        </w:rPr>
        <w:t xml:space="preserve">amawiającego zmian do dokumentacji </w:t>
      </w:r>
      <w:r w:rsidR="0033708F">
        <w:rPr>
          <w:rFonts w:eastAsia="Cambria"/>
          <w:sz w:val="24"/>
          <w:szCs w:val="24"/>
        </w:rPr>
        <w:t>technicznej</w:t>
      </w:r>
      <w:r w:rsidRPr="006D5960">
        <w:rPr>
          <w:rFonts w:eastAsia="Cambria"/>
          <w:sz w:val="24"/>
          <w:szCs w:val="24"/>
        </w:rPr>
        <w:t xml:space="preserve"> objętej niniejszym zamówieniem,</w:t>
      </w:r>
    </w:p>
    <w:p w14:paraId="0C70D277" w14:textId="3BECD2D4"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2) </w:t>
      </w:r>
      <w:r w:rsidR="00243853">
        <w:rPr>
          <w:rFonts w:eastAsia="Cambria"/>
          <w:sz w:val="24"/>
          <w:szCs w:val="24"/>
        </w:rPr>
        <w:t>wprowadzanie przez Z</w:t>
      </w:r>
      <w:r w:rsidRPr="006D5960">
        <w:rPr>
          <w:rFonts w:eastAsia="Cambria"/>
          <w:sz w:val="24"/>
          <w:szCs w:val="24"/>
        </w:rPr>
        <w:t xml:space="preserve">amawiającego zmian do dokumentacji </w:t>
      </w:r>
      <w:r w:rsidR="0033708F">
        <w:rPr>
          <w:rFonts w:eastAsia="Cambria"/>
          <w:sz w:val="24"/>
          <w:szCs w:val="24"/>
        </w:rPr>
        <w:t>technicznej</w:t>
      </w:r>
      <w:r w:rsidRPr="006D5960">
        <w:rPr>
          <w:rFonts w:eastAsia="Cambria"/>
          <w:sz w:val="24"/>
          <w:szCs w:val="24"/>
        </w:rPr>
        <w:t xml:space="preserve"> objętej niniejszym zamówieniem wynikających z konieczności jej aktualizacji.</w:t>
      </w:r>
    </w:p>
    <w:p w14:paraId="5F46DF4B"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3) sprawowanie nadzoru autorskiego przez inny podmiot,</w:t>
      </w:r>
    </w:p>
    <w:p w14:paraId="3CF125B3"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4) </w:t>
      </w:r>
      <w:r w:rsidR="00243853">
        <w:rPr>
          <w:rFonts w:eastAsia="Cambria"/>
          <w:sz w:val="24"/>
          <w:szCs w:val="24"/>
        </w:rPr>
        <w:t>decydowanie przez Z</w:t>
      </w:r>
      <w:r w:rsidRPr="006D5960">
        <w:rPr>
          <w:rFonts w:eastAsia="Cambria"/>
          <w:sz w:val="24"/>
          <w:szCs w:val="24"/>
        </w:rPr>
        <w:t>amawiającego o sposobie oznaczenia autorstwa,</w:t>
      </w:r>
    </w:p>
    <w:p w14:paraId="0A401B9F"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5) </w:t>
      </w:r>
      <w:r w:rsidR="00243853">
        <w:rPr>
          <w:rFonts w:eastAsia="Cambria"/>
          <w:sz w:val="24"/>
          <w:szCs w:val="24"/>
        </w:rPr>
        <w:t>decydowania przez Z</w:t>
      </w:r>
      <w:r w:rsidRPr="006D5960">
        <w:rPr>
          <w:rFonts w:eastAsia="Cambria"/>
          <w:sz w:val="24"/>
          <w:szCs w:val="24"/>
        </w:rPr>
        <w:t xml:space="preserve">amawiającego o wprowadzaniu zmian mających wpływ na treść </w:t>
      </w:r>
      <w:r w:rsidR="00243853">
        <w:rPr>
          <w:rFonts w:eastAsia="Cambria"/>
          <w:sz w:val="24"/>
          <w:szCs w:val="24"/>
        </w:rPr>
        <w:br/>
      </w:r>
      <w:r w:rsidRPr="006D5960">
        <w:rPr>
          <w:rFonts w:eastAsia="Cambria"/>
          <w:sz w:val="24"/>
          <w:szCs w:val="24"/>
        </w:rPr>
        <w:t>i formę utworu,</w:t>
      </w:r>
    </w:p>
    <w:p w14:paraId="58706333" w14:textId="2AA6F8AF"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6) dec</w:t>
      </w:r>
      <w:r w:rsidR="00243853">
        <w:rPr>
          <w:rFonts w:eastAsia="Cambria"/>
          <w:sz w:val="24"/>
          <w:szCs w:val="24"/>
        </w:rPr>
        <w:t>ydowanie przez Z</w:t>
      </w:r>
      <w:r w:rsidRPr="006D5960">
        <w:rPr>
          <w:rFonts w:eastAsia="Cambria"/>
          <w:sz w:val="24"/>
          <w:szCs w:val="24"/>
        </w:rPr>
        <w:t xml:space="preserve">amawiającego o rozpowszechnianiu dokumentacji </w:t>
      </w:r>
      <w:r w:rsidR="0033708F">
        <w:rPr>
          <w:rFonts w:eastAsia="Cambria"/>
          <w:sz w:val="24"/>
          <w:szCs w:val="24"/>
        </w:rPr>
        <w:t>technicznej</w:t>
      </w:r>
      <w:r w:rsidRPr="006D5960">
        <w:rPr>
          <w:rFonts w:eastAsia="Cambria"/>
          <w:sz w:val="24"/>
          <w:szCs w:val="24"/>
        </w:rPr>
        <w:t xml:space="preserve"> </w:t>
      </w:r>
      <w:r w:rsidR="00243853">
        <w:rPr>
          <w:rFonts w:eastAsia="Cambria"/>
          <w:sz w:val="24"/>
          <w:szCs w:val="24"/>
        </w:rPr>
        <w:br/>
      </w:r>
      <w:r w:rsidRPr="006D5960">
        <w:rPr>
          <w:rFonts w:eastAsia="Cambria"/>
          <w:sz w:val="24"/>
          <w:szCs w:val="24"/>
        </w:rPr>
        <w:t>w całości lub w części samodzielnie lub w połączeniu z innymi utworami,</w:t>
      </w:r>
    </w:p>
    <w:p w14:paraId="6A9A7D75" w14:textId="0A7D4ACB"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 xml:space="preserve">7) decydowanie o wykorzystaniu przez </w:t>
      </w:r>
      <w:r w:rsidR="00243853">
        <w:rPr>
          <w:rFonts w:eastAsia="Cambria"/>
          <w:sz w:val="24"/>
          <w:szCs w:val="24"/>
        </w:rPr>
        <w:t>Z</w:t>
      </w:r>
      <w:r w:rsidRPr="006D5960">
        <w:rPr>
          <w:rFonts w:eastAsia="Cambria"/>
          <w:sz w:val="24"/>
          <w:szCs w:val="24"/>
        </w:rPr>
        <w:t xml:space="preserve">amawiającego dokumentacji </w:t>
      </w:r>
      <w:r w:rsidR="0033708F">
        <w:rPr>
          <w:rFonts w:eastAsia="Cambria"/>
          <w:sz w:val="24"/>
          <w:szCs w:val="24"/>
        </w:rPr>
        <w:t>technicznej</w:t>
      </w:r>
      <w:r w:rsidRPr="006D5960">
        <w:rPr>
          <w:rFonts w:eastAsia="Cambria"/>
          <w:sz w:val="24"/>
          <w:szCs w:val="24"/>
        </w:rPr>
        <w:t xml:space="preserve"> w całości lub w części samodzielnie lub w połączeniu z innymi utworami, według potrzeb </w:t>
      </w:r>
      <w:r w:rsidR="00243853">
        <w:rPr>
          <w:rFonts w:eastAsia="Cambria"/>
          <w:sz w:val="24"/>
          <w:szCs w:val="24"/>
        </w:rPr>
        <w:t>Z</w:t>
      </w:r>
      <w:r w:rsidRPr="006D5960">
        <w:rPr>
          <w:rFonts w:eastAsia="Cambria"/>
          <w:sz w:val="24"/>
          <w:szCs w:val="24"/>
        </w:rPr>
        <w:t>amawiającego związanych</w:t>
      </w:r>
      <w:r w:rsidR="00243853">
        <w:rPr>
          <w:rFonts w:eastAsia="Cambria"/>
          <w:sz w:val="24"/>
          <w:szCs w:val="24"/>
        </w:rPr>
        <w:t xml:space="preserve"> </w:t>
      </w:r>
      <w:r w:rsidRPr="006D5960">
        <w:rPr>
          <w:rFonts w:eastAsia="Cambria"/>
          <w:sz w:val="24"/>
          <w:szCs w:val="24"/>
        </w:rPr>
        <w:t>z realizacją inwestycji, wykorzystaniem utworu, funkcjonowaniem obiektu zrealizowanym na podstawie utworu, udzielaniem informacji, prowadzeniem działań promocyjnych bądź komercyjnych, oraz koniecznością zastępczego zlecenia usunięcia wad.</w:t>
      </w:r>
    </w:p>
    <w:p w14:paraId="43CBDADA" w14:textId="66B0A4A2" w:rsidR="0066303A" w:rsidRPr="006D5960" w:rsidRDefault="00243853"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 xml:space="preserve">.4. W chwili wydania dokumentacji </w:t>
      </w:r>
      <w:r w:rsidR="001862F6">
        <w:rPr>
          <w:sz w:val="24"/>
          <w:szCs w:val="24"/>
        </w:rPr>
        <w:t>projektowej</w:t>
      </w:r>
      <w:r w:rsidR="0066303A" w:rsidRPr="006D5960">
        <w:rPr>
          <w:rFonts w:eastAsia="Cambria"/>
          <w:sz w:val="24"/>
          <w:szCs w:val="24"/>
        </w:rPr>
        <w:t>, Wykonawca przenosi na Zamawiającego prawo do wyrażania zgody na wykonywanie zależnych praw autorskich.</w:t>
      </w:r>
    </w:p>
    <w:p w14:paraId="7E97C5DE" w14:textId="5EE09C5E" w:rsidR="0066303A" w:rsidRPr="006D5960" w:rsidRDefault="00243853"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.5.</w:t>
      </w:r>
      <w:r w:rsidR="009B303D">
        <w:rPr>
          <w:rFonts w:eastAsia="Cambria"/>
          <w:sz w:val="24"/>
          <w:szCs w:val="24"/>
        </w:rPr>
        <w:t xml:space="preserve"> </w:t>
      </w:r>
      <w:r w:rsidR="0066303A" w:rsidRPr="006D5960">
        <w:rPr>
          <w:rFonts w:eastAsia="Cambria"/>
          <w:sz w:val="24"/>
          <w:szCs w:val="24"/>
        </w:rPr>
        <w:t xml:space="preserve">W chwili wydania dokumentacji </w:t>
      </w:r>
      <w:r w:rsidR="0033708F">
        <w:rPr>
          <w:rFonts w:eastAsia="Cambria"/>
          <w:sz w:val="24"/>
          <w:szCs w:val="24"/>
        </w:rPr>
        <w:t>technicznej</w:t>
      </w:r>
      <w:r w:rsidR="0066303A" w:rsidRPr="006D5960">
        <w:rPr>
          <w:rFonts w:eastAsia="Cambria"/>
          <w:sz w:val="24"/>
          <w:szCs w:val="24"/>
        </w:rPr>
        <w:t xml:space="preserve"> Wykonawca </w:t>
      </w:r>
      <w:r>
        <w:rPr>
          <w:rFonts w:eastAsia="Cambria"/>
          <w:sz w:val="24"/>
          <w:szCs w:val="24"/>
        </w:rPr>
        <w:t xml:space="preserve">wyraża zgodę na rozporządzanie </w:t>
      </w:r>
      <w:r w:rsidR="0066303A" w:rsidRPr="006D5960">
        <w:rPr>
          <w:rFonts w:eastAsia="Cambria"/>
          <w:sz w:val="24"/>
          <w:szCs w:val="24"/>
        </w:rPr>
        <w:t>i korzystanie z opracowań dokumentacji projektowej na polach eksploatacji, o których mowa w niniejszym paragrafie.</w:t>
      </w:r>
    </w:p>
    <w:p w14:paraId="1F8ECC56" w14:textId="77777777" w:rsidR="0066303A" w:rsidRPr="006D5960" w:rsidRDefault="00243853"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.6.Wykonawca oświadcza, że:</w:t>
      </w:r>
    </w:p>
    <w:p w14:paraId="4441CE4B"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1)</w:t>
      </w:r>
      <w:r w:rsidR="0003496B">
        <w:rPr>
          <w:rFonts w:eastAsia="Cambria"/>
          <w:sz w:val="24"/>
          <w:szCs w:val="24"/>
        </w:rPr>
        <w:t xml:space="preserve"> </w:t>
      </w:r>
      <w:r w:rsidRPr="006D5960">
        <w:rPr>
          <w:rFonts w:eastAsia="Cambria"/>
          <w:sz w:val="24"/>
          <w:szCs w:val="24"/>
        </w:rPr>
        <w:t xml:space="preserve">wszelkie utwory w rozumieniu ustawy z dnia 4 lutego 1994 roku o prawie autorskim </w:t>
      </w:r>
      <w:r w:rsidR="00243853">
        <w:rPr>
          <w:rFonts w:eastAsia="Cambria"/>
          <w:sz w:val="24"/>
          <w:szCs w:val="24"/>
        </w:rPr>
        <w:br/>
      </w:r>
      <w:r w:rsidRPr="006D5960">
        <w:rPr>
          <w:rFonts w:eastAsia="Cambria"/>
          <w:sz w:val="24"/>
          <w:szCs w:val="24"/>
        </w:rPr>
        <w:t>i prawach (t. j. Dz. U. z 2019 r., poz. 1231 ze zm.), jakimi będzie się posługiwał w trakcie wykonywania niniejszej umowy, a także, które powstaną w wyniku wykonywania niniejszej umowy, będą oryginalne, bez zapożyczeń z utworów osób trzecich oraz nie będą naruszać praw przysługujących osobom trzecim</w:t>
      </w:r>
      <w:r w:rsidR="00243853">
        <w:rPr>
          <w:rFonts w:eastAsia="Cambria"/>
          <w:sz w:val="24"/>
          <w:szCs w:val="24"/>
        </w:rPr>
        <w:t xml:space="preserve"> </w:t>
      </w:r>
      <w:r w:rsidRPr="006D5960">
        <w:rPr>
          <w:rFonts w:eastAsia="Cambria"/>
          <w:sz w:val="24"/>
          <w:szCs w:val="24"/>
        </w:rPr>
        <w:t>w szczególności praw autorskich oraz ich dóbr osobistych;</w:t>
      </w:r>
    </w:p>
    <w:p w14:paraId="2B93DEED" w14:textId="77777777" w:rsidR="0066303A" w:rsidRPr="006D5960" w:rsidRDefault="0066303A" w:rsidP="009B303D">
      <w:pPr>
        <w:spacing w:line="276" w:lineRule="auto"/>
        <w:ind w:left="284" w:hanging="284"/>
        <w:jc w:val="both"/>
        <w:rPr>
          <w:rFonts w:eastAsia="Cambria"/>
          <w:sz w:val="24"/>
          <w:szCs w:val="24"/>
        </w:rPr>
      </w:pPr>
      <w:r w:rsidRPr="006D5960">
        <w:rPr>
          <w:rFonts w:eastAsia="Cambria"/>
          <w:sz w:val="24"/>
          <w:szCs w:val="24"/>
        </w:rPr>
        <w:t>2) nabędzie prawa, w tym autorskie prawa majątkowe oraz uzyska o</w:t>
      </w:r>
      <w:r w:rsidR="00243853">
        <w:rPr>
          <w:rFonts w:eastAsia="Cambria"/>
          <w:sz w:val="24"/>
          <w:szCs w:val="24"/>
        </w:rPr>
        <w:t xml:space="preserve">świadczenia o treści wskazanej </w:t>
      </w:r>
      <w:r w:rsidRPr="006D5960">
        <w:rPr>
          <w:rFonts w:eastAsia="Cambria"/>
          <w:sz w:val="24"/>
          <w:szCs w:val="24"/>
        </w:rPr>
        <w:t xml:space="preserve">w ust. </w:t>
      </w:r>
      <w:r w:rsidR="00243853">
        <w:rPr>
          <w:rFonts w:eastAsia="Cambria"/>
          <w:sz w:val="24"/>
          <w:szCs w:val="24"/>
        </w:rPr>
        <w:t>9</w:t>
      </w:r>
      <w:r w:rsidRPr="006D5960">
        <w:rPr>
          <w:rFonts w:eastAsia="Cambria"/>
          <w:sz w:val="24"/>
          <w:szCs w:val="24"/>
        </w:rPr>
        <w:t>.3 oraz wszelkie upoważnienia do wykonywania praw autorskich od osób, z którymi będzie współpracować przy realizacji niniejszej umowy, a także uzyska o</w:t>
      </w:r>
      <w:r w:rsidR="00243853">
        <w:rPr>
          <w:rFonts w:eastAsia="Cambria"/>
          <w:sz w:val="24"/>
          <w:szCs w:val="24"/>
        </w:rPr>
        <w:t xml:space="preserve">d tych osób nieodwołalne zgody </w:t>
      </w:r>
      <w:r w:rsidRPr="006D5960">
        <w:rPr>
          <w:rFonts w:eastAsia="Cambria"/>
          <w:sz w:val="24"/>
          <w:szCs w:val="24"/>
        </w:rPr>
        <w:t>na wykonywanie zależnych praw autorskich.</w:t>
      </w:r>
    </w:p>
    <w:p w14:paraId="62DBEF1B" w14:textId="13011274" w:rsidR="0066303A" w:rsidRPr="006D5960" w:rsidRDefault="00243853"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 xml:space="preserve">.7. W przypadku, gdy na skutek naruszenia przez Wykonawcę któregokolwiek </w:t>
      </w:r>
      <w:r>
        <w:rPr>
          <w:rFonts w:eastAsia="Cambria"/>
          <w:sz w:val="24"/>
          <w:szCs w:val="24"/>
        </w:rPr>
        <w:br/>
      </w:r>
      <w:r w:rsidR="0066303A" w:rsidRPr="006D5960">
        <w:rPr>
          <w:rFonts w:eastAsia="Cambria"/>
          <w:sz w:val="24"/>
          <w:szCs w:val="24"/>
        </w:rPr>
        <w:t xml:space="preserve">z postanowień ust. </w:t>
      </w:r>
      <w:r>
        <w:rPr>
          <w:rFonts w:eastAsia="Cambria"/>
          <w:sz w:val="24"/>
          <w:szCs w:val="24"/>
        </w:rPr>
        <w:t>9</w:t>
      </w:r>
      <w:r w:rsidR="0066303A" w:rsidRPr="006D5960">
        <w:rPr>
          <w:rFonts w:eastAsia="Cambria"/>
          <w:sz w:val="24"/>
          <w:szCs w:val="24"/>
        </w:rPr>
        <w:t xml:space="preserve">.1 - </w:t>
      </w:r>
      <w:r>
        <w:rPr>
          <w:rFonts w:eastAsia="Cambria"/>
          <w:sz w:val="24"/>
          <w:szCs w:val="24"/>
        </w:rPr>
        <w:t>9</w:t>
      </w:r>
      <w:r w:rsidR="0066303A" w:rsidRPr="006D5960">
        <w:rPr>
          <w:rFonts w:eastAsia="Cambria"/>
          <w:sz w:val="24"/>
          <w:szCs w:val="24"/>
        </w:rPr>
        <w:t xml:space="preserve">.6 korzystanie z Dokumentacji </w:t>
      </w:r>
      <w:r w:rsidR="001862F6">
        <w:rPr>
          <w:sz w:val="24"/>
          <w:szCs w:val="24"/>
        </w:rPr>
        <w:t>projektowej</w:t>
      </w:r>
      <w:r w:rsidR="0066303A" w:rsidRPr="006D5960">
        <w:rPr>
          <w:rFonts w:eastAsia="Cambria"/>
          <w:sz w:val="24"/>
          <w:szCs w:val="24"/>
        </w:rPr>
        <w:t xml:space="preserve">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w:t>
      </w:r>
      <w:r w:rsidR="001862F6">
        <w:rPr>
          <w:sz w:val="24"/>
          <w:szCs w:val="24"/>
        </w:rPr>
        <w:t>projektowej</w:t>
      </w:r>
      <w:r w:rsidR="0066303A" w:rsidRPr="006D5960">
        <w:rPr>
          <w:rFonts w:eastAsia="Cambria"/>
          <w:sz w:val="24"/>
          <w:szCs w:val="24"/>
        </w:rPr>
        <w:t xml:space="preserve"> oraz do zwrotu odpowiedniej części </w:t>
      </w:r>
      <w:r w:rsidR="0066303A" w:rsidRPr="006D5960">
        <w:rPr>
          <w:rFonts w:eastAsia="Cambria"/>
          <w:sz w:val="24"/>
          <w:szCs w:val="24"/>
        </w:rPr>
        <w:lastRenderedPageBreak/>
        <w:t>wynagrodzenia z tytułu niniejszej umowy.</w:t>
      </w:r>
    </w:p>
    <w:p w14:paraId="2A70C3D0" w14:textId="77777777" w:rsidR="0066303A" w:rsidRPr="006D5960" w:rsidRDefault="00243853" w:rsidP="009B303D">
      <w:pPr>
        <w:spacing w:line="276" w:lineRule="auto"/>
        <w:ind w:left="284" w:hanging="284"/>
        <w:jc w:val="both"/>
        <w:rPr>
          <w:rFonts w:eastAsia="Cambria"/>
          <w:sz w:val="24"/>
          <w:szCs w:val="24"/>
        </w:rPr>
      </w:pPr>
      <w:r>
        <w:rPr>
          <w:rFonts w:eastAsia="Cambria"/>
          <w:sz w:val="24"/>
          <w:szCs w:val="24"/>
        </w:rPr>
        <w:t>9</w:t>
      </w:r>
      <w:r w:rsidR="0066303A" w:rsidRPr="006D5960">
        <w:rPr>
          <w:rFonts w:eastAsia="Cambria"/>
          <w:sz w:val="24"/>
          <w:szCs w:val="24"/>
        </w:rPr>
        <w:t xml:space="preserve">.8. Nabycie praw, o których mowa w niniejszym paragrafie nie jest ograniczone czasowo lub terytorialnie oraz następuje w ramach wynagrodzenia, o którym mowa </w:t>
      </w:r>
      <w:r w:rsidR="0066303A" w:rsidRPr="00BB6DB5">
        <w:rPr>
          <w:rFonts w:eastAsia="Cambria"/>
          <w:sz w:val="24"/>
          <w:szCs w:val="24"/>
        </w:rPr>
        <w:t>w §</w:t>
      </w:r>
      <w:r w:rsidR="00895C4F">
        <w:rPr>
          <w:rFonts w:eastAsia="Cambria"/>
          <w:sz w:val="24"/>
          <w:szCs w:val="24"/>
        </w:rPr>
        <w:t>10</w:t>
      </w:r>
      <w:r w:rsidR="0066303A" w:rsidRPr="00BB6DB5">
        <w:rPr>
          <w:rFonts w:eastAsia="Cambria"/>
          <w:sz w:val="24"/>
          <w:szCs w:val="24"/>
        </w:rPr>
        <w:t xml:space="preserve"> ust. </w:t>
      </w:r>
      <w:r w:rsidR="00BB6DB5" w:rsidRPr="00BB6DB5">
        <w:rPr>
          <w:rFonts w:eastAsia="Cambria"/>
          <w:sz w:val="24"/>
          <w:szCs w:val="24"/>
        </w:rPr>
        <w:t>1</w:t>
      </w:r>
      <w:r w:rsidR="0066303A" w:rsidRPr="006D5960">
        <w:rPr>
          <w:rFonts w:eastAsia="Cambria"/>
          <w:sz w:val="24"/>
          <w:szCs w:val="24"/>
        </w:rPr>
        <w:t xml:space="preserve"> niniejszej umowy.</w:t>
      </w:r>
    </w:p>
    <w:p w14:paraId="4314D6B5" w14:textId="10B5DD8C" w:rsidR="0066303A" w:rsidRPr="00DC656C" w:rsidRDefault="00243853" w:rsidP="0066303A">
      <w:pPr>
        <w:spacing w:line="276" w:lineRule="auto"/>
        <w:jc w:val="both"/>
        <w:rPr>
          <w:rFonts w:eastAsia="Cambria"/>
          <w:b/>
          <w:bCs/>
          <w:sz w:val="24"/>
          <w:szCs w:val="24"/>
        </w:rPr>
      </w:pPr>
      <w:r>
        <w:rPr>
          <w:rFonts w:eastAsia="Cambria"/>
          <w:b/>
          <w:sz w:val="24"/>
          <w:szCs w:val="24"/>
        </w:rPr>
        <w:t>10</w:t>
      </w:r>
      <w:r w:rsidR="0066303A" w:rsidRPr="006D5960">
        <w:rPr>
          <w:rFonts w:eastAsia="Cambria"/>
          <w:b/>
          <w:sz w:val="24"/>
          <w:szCs w:val="24"/>
        </w:rPr>
        <w:t xml:space="preserve">. Sposób współpracy przy wykonywaniu dokumentacji </w:t>
      </w:r>
      <w:r w:rsidR="001862F6" w:rsidRPr="001862F6">
        <w:rPr>
          <w:b/>
          <w:bCs/>
          <w:sz w:val="24"/>
          <w:szCs w:val="24"/>
        </w:rPr>
        <w:t>projektowej</w:t>
      </w:r>
    </w:p>
    <w:p w14:paraId="117DB6EC" w14:textId="396BEE18" w:rsidR="0066303A" w:rsidRPr="006D5960" w:rsidRDefault="00243853" w:rsidP="00AB7C44">
      <w:pPr>
        <w:spacing w:line="276" w:lineRule="auto"/>
        <w:ind w:left="567" w:hanging="567"/>
        <w:jc w:val="both"/>
        <w:rPr>
          <w:rFonts w:eastAsia="Cambria"/>
          <w:sz w:val="24"/>
          <w:szCs w:val="24"/>
        </w:rPr>
      </w:pPr>
      <w:r>
        <w:rPr>
          <w:rFonts w:eastAsia="Cambria"/>
          <w:sz w:val="24"/>
          <w:szCs w:val="24"/>
        </w:rPr>
        <w:t>10</w:t>
      </w:r>
      <w:r w:rsidR="0066303A" w:rsidRPr="006D5960">
        <w:rPr>
          <w:rFonts w:eastAsia="Cambria"/>
          <w:sz w:val="24"/>
          <w:szCs w:val="24"/>
        </w:rPr>
        <w:t xml:space="preserve">.1 W ramach realizacji Przedmiotu umowy i w ramach wynagrodzenia, o którym mowa </w:t>
      </w:r>
      <w:r w:rsidR="00BB6DB5">
        <w:rPr>
          <w:rFonts w:eastAsia="Cambria"/>
          <w:sz w:val="24"/>
          <w:szCs w:val="24"/>
        </w:rPr>
        <w:br/>
      </w:r>
      <w:r w:rsidR="0066303A" w:rsidRPr="006D5960">
        <w:rPr>
          <w:rFonts w:eastAsia="Cambria"/>
          <w:sz w:val="24"/>
          <w:szCs w:val="24"/>
        </w:rPr>
        <w:t>w §</w:t>
      </w:r>
      <w:r w:rsidR="00895C4F">
        <w:rPr>
          <w:rFonts w:eastAsia="Cambria"/>
          <w:sz w:val="24"/>
          <w:szCs w:val="24"/>
        </w:rPr>
        <w:t>10</w:t>
      </w:r>
      <w:r w:rsidR="0066303A" w:rsidRPr="00BB6DB5">
        <w:rPr>
          <w:rFonts w:eastAsia="Cambria"/>
          <w:sz w:val="24"/>
          <w:szCs w:val="24"/>
        </w:rPr>
        <w:t xml:space="preserve"> ust. </w:t>
      </w:r>
      <w:r w:rsidR="00BB6DB5" w:rsidRPr="00BB6DB5">
        <w:rPr>
          <w:rFonts w:eastAsia="Cambria"/>
          <w:sz w:val="24"/>
          <w:szCs w:val="24"/>
        </w:rPr>
        <w:t>1</w:t>
      </w:r>
      <w:r w:rsidR="0066303A" w:rsidRPr="00BB6DB5">
        <w:rPr>
          <w:rFonts w:eastAsia="Cambria"/>
          <w:sz w:val="24"/>
          <w:szCs w:val="24"/>
        </w:rPr>
        <w:t xml:space="preserve"> niniejszej umowy</w:t>
      </w:r>
      <w:r w:rsidR="0066303A" w:rsidRPr="006D5960">
        <w:rPr>
          <w:rFonts w:eastAsia="Cambria"/>
          <w:sz w:val="24"/>
          <w:szCs w:val="24"/>
        </w:rPr>
        <w:t>, Wykonawca zobowiązany jest również do:</w:t>
      </w:r>
    </w:p>
    <w:p w14:paraId="1EDF350F" w14:textId="77777777" w:rsidR="0066303A" w:rsidRPr="006D5960" w:rsidRDefault="0066303A" w:rsidP="00AB7C44">
      <w:pPr>
        <w:spacing w:line="276" w:lineRule="auto"/>
        <w:ind w:left="567" w:hanging="567"/>
        <w:jc w:val="both"/>
        <w:rPr>
          <w:rFonts w:eastAsia="Cambria"/>
          <w:sz w:val="24"/>
          <w:szCs w:val="24"/>
        </w:rPr>
      </w:pPr>
      <w:r w:rsidRPr="006D5960">
        <w:rPr>
          <w:rFonts w:eastAsia="Cambria"/>
          <w:sz w:val="24"/>
          <w:szCs w:val="24"/>
        </w:rPr>
        <w:t>1) Wykonawca zobowiązany jest do przedstawienia na wezwanie Zamawiającego informacji o stanie zaawansowania prac projektowych i robót, w terminie 3 dni roboczych liczonych od momentu otrzymania wezwania;</w:t>
      </w:r>
    </w:p>
    <w:p w14:paraId="74033233" w14:textId="77777777" w:rsidR="0066303A" w:rsidRPr="006D5960" w:rsidRDefault="0066303A" w:rsidP="00AB7C44">
      <w:pPr>
        <w:spacing w:line="276" w:lineRule="auto"/>
        <w:ind w:left="567" w:hanging="567"/>
        <w:jc w:val="both"/>
        <w:rPr>
          <w:rFonts w:eastAsia="Cambria"/>
          <w:sz w:val="24"/>
          <w:szCs w:val="24"/>
        </w:rPr>
      </w:pPr>
      <w:r w:rsidRPr="006D5960">
        <w:rPr>
          <w:rFonts w:eastAsia="Cambria"/>
          <w:sz w:val="24"/>
          <w:szCs w:val="24"/>
        </w:rPr>
        <w:t xml:space="preserve">2) uczestniczenia we wszystkich spotkaniach na wezwanie Zamawiającego, związanych </w:t>
      </w:r>
      <w:r w:rsidR="00243853">
        <w:rPr>
          <w:rFonts w:eastAsia="Cambria"/>
          <w:sz w:val="24"/>
          <w:szCs w:val="24"/>
        </w:rPr>
        <w:br/>
      </w:r>
      <w:r w:rsidRPr="006D5960">
        <w:rPr>
          <w:rFonts w:eastAsia="Cambria"/>
          <w:sz w:val="24"/>
          <w:szCs w:val="24"/>
        </w:rPr>
        <w:t>z realizacją Przedmiotu umowy.</w:t>
      </w:r>
    </w:p>
    <w:p w14:paraId="39A9BFBF" w14:textId="16B9F01D" w:rsidR="0066303A" w:rsidRPr="00D664CA" w:rsidRDefault="00243853" w:rsidP="00AB7C44">
      <w:pPr>
        <w:spacing w:line="276" w:lineRule="auto"/>
        <w:ind w:left="567" w:hanging="567"/>
        <w:jc w:val="both"/>
        <w:rPr>
          <w:rFonts w:eastAsia="Cambria"/>
          <w:sz w:val="24"/>
          <w:szCs w:val="24"/>
        </w:rPr>
      </w:pPr>
      <w:r>
        <w:rPr>
          <w:rFonts w:eastAsia="Cambria"/>
          <w:sz w:val="24"/>
          <w:szCs w:val="24"/>
        </w:rPr>
        <w:t>10</w:t>
      </w:r>
      <w:r w:rsidR="0066303A" w:rsidRPr="006D5960">
        <w:rPr>
          <w:rFonts w:eastAsia="Cambria"/>
          <w:sz w:val="24"/>
          <w:szCs w:val="24"/>
        </w:rPr>
        <w:t xml:space="preserve">.2. </w:t>
      </w:r>
      <w:r w:rsidR="0066303A" w:rsidRPr="00D664CA">
        <w:rPr>
          <w:rFonts w:eastAsia="Cambria"/>
          <w:sz w:val="24"/>
          <w:szCs w:val="24"/>
        </w:rPr>
        <w:t>Przed wystąpieniem o zgłoszeni</w:t>
      </w:r>
      <w:r w:rsidR="00D664CA">
        <w:rPr>
          <w:rFonts w:eastAsia="Cambria"/>
          <w:sz w:val="24"/>
          <w:szCs w:val="24"/>
        </w:rPr>
        <w:t>e</w:t>
      </w:r>
      <w:r w:rsidR="0066303A" w:rsidRPr="00D664CA">
        <w:rPr>
          <w:rFonts w:eastAsia="Cambria"/>
          <w:sz w:val="24"/>
          <w:szCs w:val="24"/>
        </w:rPr>
        <w:t xml:space="preserve"> robót niewymagających pozwolenia na budowę, </w:t>
      </w:r>
      <w:r w:rsidR="00D664CA">
        <w:rPr>
          <w:rFonts w:eastAsia="Cambria"/>
          <w:sz w:val="24"/>
          <w:szCs w:val="24"/>
        </w:rPr>
        <w:t>W</w:t>
      </w:r>
      <w:r w:rsidR="0066303A" w:rsidRPr="00D664CA">
        <w:rPr>
          <w:rFonts w:eastAsia="Cambria"/>
          <w:sz w:val="24"/>
          <w:szCs w:val="24"/>
        </w:rPr>
        <w:t xml:space="preserve">ykonawca zobowiązany </w:t>
      </w:r>
      <w:r w:rsidRPr="00D664CA">
        <w:rPr>
          <w:rFonts w:eastAsia="Cambria"/>
          <w:sz w:val="24"/>
          <w:szCs w:val="24"/>
        </w:rPr>
        <w:t>jest przedstawić do akceptacji Z</w:t>
      </w:r>
      <w:r w:rsidR="0066303A" w:rsidRPr="00D664CA">
        <w:rPr>
          <w:rFonts w:eastAsia="Cambria"/>
          <w:sz w:val="24"/>
          <w:szCs w:val="24"/>
        </w:rPr>
        <w:t>amawiającemu wykonaną dokumentację projektową.</w:t>
      </w:r>
    </w:p>
    <w:p w14:paraId="402DC78C" w14:textId="77777777" w:rsidR="0066303A" w:rsidRPr="00D664CA" w:rsidRDefault="0066303A" w:rsidP="00AB7C44">
      <w:pPr>
        <w:spacing w:line="276" w:lineRule="auto"/>
        <w:ind w:left="567"/>
        <w:jc w:val="both"/>
        <w:rPr>
          <w:rFonts w:eastAsia="Cambria"/>
          <w:sz w:val="24"/>
          <w:szCs w:val="24"/>
        </w:rPr>
      </w:pPr>
      <w:r w:rsidRPr="00D664CA">
        <w:rPr>
          <w:rFonts w:eastAsia="Cambria"/>
          <w:sz w:val="24"/>
          <w:szCs w:val="24"/>
        </w:rPr>
        <w:t>Warunkiem przystąpienia przez Wykonawcę do uzyskania pozwolenia na budowę lub zgłoszenia robót niewymagających pozwolenia na budowę</w:t>
      </w:r>
      <w:r w:rsidR="0034530A" w:rsidRPr="00D664CA">
        <w:rPr>
          <w:rFonts w:eastAsia="Cambria"/>
          <w:sz w:val="24"/>
          <w:szCs w:val="24"/>
        </w:rPr>
        <w:t xml:space="preserve">, jest pisemna akceptacja </w:t>
      </w:r>
      <w:r w:rsidRPr="00D664CA">
        <w:rPr>
          <w:rFonts w:eastAsia="Cambria"/>
          <w:sz w:val="24"/>
          <w:szCs w:val="24"/>
        </w:rPr>
        <w:t>Zamawiającego.</w:t>
      </w:r>
    </w:p>
    <w:p w14:paraId="374D1270" w14:textId="2A123BD2" w:rsidR="0066303A" w:rsidRPr="006D5960" w:rsidRDefault="0034530A" w:rsidP="00AB7C44">
      <w:pPr>
        <w:spacing w:line="276" w:lineRule="auto"/>
        <w:ind w:left="567" w:hanging="567"/>
        <w:jc w:val="both"/>
        <w:rPr>
          <w:rFonts w:eastAsia="Cambria"/>
          <w:sz w:val="24"/>
          <w:szCs w:val="24"/>
        </w:rPr>
      </w:pPr>
      <w:r>
        <w:rPr>
          <w:rFonts w:eastAsia="Cambria"/>
          <w:sz w:val="24"/>
          <w:szCs w:val="24"/>
        </w:rPr>
        <w:t>10</w:t>
      </w:r>
      <w:r w:rsidR="0066303A" w:rsidRPr="006D5960">
        <w:rPr>
          <w:rFonts w:eastAsia="Cambria"/>
          <w:sz w:val="24"/>
          <w:szCs w:val="24"/>
        </w:rPr>
        <w:t xml:space="preserve">.3. Wykonawca dostarczy do odbioru Dokumentację </w:t>
      </w:r>
      <w:r w:rsidR="001862F6">
        <w:rPr>
          <w:sz w:val="24"/>
          <w:szCs w:val="24"/>
        </w:rPr>
        <w:t>projektową</w:t>
      </w:r>
      <w:r w:rsidR="0066303A" w:rsidRPr="006D5960">
        <w:rPr>
          <w:rFonts w:eastAsia="Cambria"/>
          <w:sz w:val="24"/>
          <w:szCs w:val="24"/>
        </w:rPr>
        <w:t>, z wykazem opracowań oraz pisemnym oświadczeniem, że jest ona wykonana zgodnie z umową, obowiązującymi przepisami i normami oraz że zostaje wydana w stanie kompletnym</w:t>
      </w:r>
      <w:r w:rsidR="00CF41B5">
        <w:rPr>
          <w:rFonts w:eastAsia="Cambria"/>
          <w:sz w:val="24"/>
          <w:szCs w:val="24"/>
        </w:rPr>
        <w:t xml:space="preserve"> </w:t>
      </w:r>
      <w:r w:rsidR="0066303A" w:rsidRPr="006D5960">
        <w:rPr>
          <w:rFonts w:eastAsia="Cambria"/>
          <w:sz w:val="24"/>
          <w:szCs w:val="24"/>
        </w:rPr>
        <w:t>z punktu widzenia celu, któremu ma służyć.</w:t>
      </w:r>
    </w:p>
    <w:p w14:paraId="22C91E98" w14:textId="10B8665B" w:rsidR="0066303A" w:rsidRPr="006D5960" w:rsidRDefault="0034530A" w:rsidP="00AB7C44">
      <w:pPr>
        <w:spacing w:line="276" w:lineRule="auto"/>
        <w:ind w:left="567" w:hanging="567"/>
        <w:jc w:val="both"/>
        <w:rPr>
          <w:rFonts w:eastAsia="Cambria"/>
          <w:sz w:val="24"/>
          <w:szCs w:val="24"/>
        </w:rPr>
      </w:pPr>
      <w:r>
        <w:rPr>
          <w:rFonts w:eastAsia="Cambria"/>
          <w:sz w:val="24"/>
          <w:szCs w:val="24"/>
        </w:rPr>
        <w:t>10</w:t>
      </w:r>
      <w:r w:rsidR="0066303A" w:rsidRPr="006D5960">
        <w:rPr>
          <w:rFonts w:eastAsia="Cambria"/>
          <w:sz w:val="24"/>
          <w:szCs w:val="24"/>
        </w:rPr>
        <w:t xml:space="preserve">.4. Zamawiający dokonuje akceptacji Dokumentacji </w:t>
      </w:r>
      <w:r w:rsidR="001862F6">
        <w:rPr>
          <w:sz w:val="24"/>
          <w:szCs w:val="24"/>
        </w:rPr>
        <w:t>projektowej</w:t>
      </w:r>
      <w:r w:rsidR="0066303A" w:rsidRPr="006D5960">
        <w:rPr>
          <w:rFonts w:eastAsia="Cambria"/>
          <w:sz w:val="24"/>
          <w:szCs w:val="24"/>
        </w:rPr>
        <w:t xml:space="preserve"> w ciągu 3 dni od daty</w:t>
      </w:r>
      <w:r>
        <w:rPr>
          <w:rFonts w:eastAsia="Cambria"/>
          <w:sz w:val="24"/>
          <w:szCs w:val="24"/>
        </w:rPr>
        <w:t xml:space="preserve"> </w:t>
      </w:r>
      <w:r w:rsidR="0066303A" w:rsidRPr="006D5960">
        <w:rPr>
          <w:rFonts w:eastAsia="Cambria"/>
          <w:sz w:val="24"/>
          <w:szCs w:val="24"/>
        </w:rPr>
        <w:t>dostarczenia jej Zamawiającemu przez Wykonawcę.</w:t>
      </w:r>
    </w:p>
    <w:p w14:paraId="18A760C6" w14:textId="02DE8841" w:rsidR="0034530A" w:rsidRDefault="0034530A" w:rsidP="00AB7C44">
      <w:pPr>
        <w:spacing w:line="276" w:lineRule="auto"/>
        <w:ind w:left="567" w:hanging="567"/>
        <w:jc w:val="both"/>
        <w:rPr>
          <w:rFonts w:eastAsia="Cambria"/>
          <w:sz w:val="24"/>
          <w:szCs w:val="24"/>
        </w:rPr>
      </w:pPr>
      <w:r>
        <w:rPr>
          <w:rFonts w:eastAsia="Cambria"/>
          <w:sz w:val="24"/>
          <w:szCs w:val="24"/>
        </w:rPr>
        <w:t>10</w:t>
      </w:r>
      <w:r w:rsidR="0066303A" w:rsidRPr="006D5960">
        <w:rPr>
          <w:rFonts w:eastAsia="Cambria"/>
          <w:sz w:val="24"/>
          <w:szCs w:val="24"/>
        </w:rPr>
        <w:t xml:space="preserve">.5. W razie stwierdzenia przez Zamawiającego, iż dostarczona Zamawiającemu Dokumentacja </w:t>
      </w:r>
      <w:r w:rsidR="001862F6">
        <w:rPr>
          <w:sz w:val="24"/>
          <w:szCs w:val="24"/>
        </w:rPr>
        <w:t>projektowa</w:t>
      </w:r>
      <w:r w:rsidR="0066303A" w:rsidRPr="006D5960">
        <w:rPr>
          <w:rFonts w:eastAsia="Cambria"/>
          <w:sz w:val="24"/>
          <w:szCs w:val="24"/>
        </w:rPr>
        <w:t xml:space="preserve"> ma wady lub braki, Zamawiający odmówi jej odbioru, wskaże Wykonawcy stwierdzone wady lub braki na piśmie, a Wykonawca zobowiązany jest do dostarczenia poprawionej Dokumentacji </w:t>
      </w:r>
      <w:r w:rsidR="001862F6">
        <w:rPr>
          <w:sz w:val="24"/>
          <w:szCs w:val="24"/>
        </w:rPr>
        <w:t>projektowej</w:t>
      </w:r>
      <w:r w:rsidR="0066303A" w:rsidRPr="006D5960">
        <w:rPr>
          <w:rFonts w:eastAsia="Cambria"/>
          <w:sz w:val="24"/>
          <w:szCs w:val="24"/>
        </w:rPr>
        <w:t xml:space="preserve">. Zamawiający dokona odbioru poprawionej Dokumentacji </w:t>
      </w:r>
      <w:r w:rsidR="001862F6">
        <w:rPr>
          <w:sz w:val="24"/>
          <w:szCs w:val="24"/>
        </w:rPr>
        <w:t>projektowej</w:t>
      </w:r>
      <w:r w:rsidR="0066303A" w:rsidRPr="006D5960">
        <w:rPr>
          <w:rFonts w:eastAsia="Cambria"/>
          <w:sz w:val="24"/>
          <w:szCs w:val="24"/>
        </w:rPr>
        <w:t xml:space="preserve"> w terminie</w:t>
      </w:r>
      <w:r>
        <w:rPr>
          <w:rFonts w:eastAsia="Cambria"/>
          <w:sz w:val="24"/>
          <w:szCs w:val="24"/>
        </w:rPr>
        <w:t xml:space="preserve"> </w:t>
      </w:r>
      <w:r w:rsidR="0066303A" w:rsidRPr="006D5960">
        <w:rPr>
          <w:rFonts w:eastAsia="Cambria"/>
          <w:sz w:val="24"/>
          <w:szCs w:val="24"/>
        </w:rPr>
        <w:t>3 dni, jeżeli wskazane wady lub braki zostały usunięte.</w:t>
      </w:r>
    </w:p>
    <w:p w14:paraId="68383E34" w14:textId="627B6F2D" w:rsidR="00DC3EC5" w:rsidRPr="00D664CA" w:rsidRDefault="0034530A" w:rsidP="00AB7C44">
      <w:pPr>
        <w:spacing w:line="276" w:lineRule="auto"/>
        <w:ind w:left="567" w:hanging="567"/>
        <w:jc w:val="both"/>
        <w:rPr>
          <w:rFonts w:eastAsia="Cambria"/>
          <w:sz w:val="24"/>
          <w:szCs w:val="24"/>
        </w:rPr>
      </w:pPr>
      <w:r>
        <w:rPr>
          <w:rFonts w:eastAsia="Cambria"/>
          <w:sz w:val="24"/>
          <w:szCs w:val="24"/>
        </w:rPr>
        <w:t>10</w:t>
      </w:r>
      <w:r w:rsidR="0066303A" w:rsidRPr="006D5960">
        <w:rPr>
          <w:rFonts w:eastAsia="Cambria"/>
          <w:sz w:val="24"/>
          <w:szCs w:val="24"/>
        </w:rPr>
        <w:t xml:space="preserve">.6. </w:t>
      </w:r>
      <w:r w:rsidR="0066303A" w:rsidRPr="00D664CA">
        <w:rPr>
          <w:rFonts w:eastAsia="Cambria"/>
          <w:sz w:val="24"/>
          <w:szCs w:val="24"/>
        </w:rPr>
        <w:t xml:space="preserve">Dokonanie przez Zamawiającego akceptacji Dokumentacji </w:t>
      </w:r>
      <w:r w:rsidR="001862F6" w:rsidRPr="00D664CA">
        <w:rPr>
          <w:sz w:val="24"/>
          <w:szCs w:val="24"/>
        </w:rPr>
        <w:t>projektowej</w:t>
      </w:r>
      <w:r w:rsidR="0066303A" w:rsidRPr="00D664CA">
        <w:rPr>
          <w:rFonts w:eastAsia="Cambria"/>
          <w:sz w:val="24"/>
          <w:szCs w:val="24"/>
        </w:rPr>
        <w:t xml:space="preserve"> umożliwia Wykonawcy wystąpienie o zgłoszenie robot niewymagających pozwolenia na budowę.</w:t>
      </w:r>
    </w:p>
    <w:p w14:paraId="3C710129" w14:textId="77777777" w:rsidR="000538FA" w:rsidRDefault="000538FA" w:rsidP="00DC3EC5">
      <w:pPr>
        <w:spacing w:line="276" w:lineRule="auto"/>
        <w:jc w:val="center"/>
        <w:rPr>
          <w:rFonts w:eastAsia="Cambria"/>
          <w:b/>
          <w:sz w:val="24"/>
          <w:szCs w:val="24"/>
        </w:rPr>
      </w:pPr>
    </w:p>
    <w:p w14:paraId="50B74C86" w14:textId="31664BA7" w:rsidR="00DC3EC5" w:rsidRPr="00763899" w:rsidRDefault="00DC3EC5" w:rsidP="00DC3EC5">
      <w:pPr>
        <w:spacing w:line="276" w:lineRule="auto"/>
        <w:jc w:val="center"/>
        <w:rPr>
          <w:rFonts w:eastAsia="Cambria"/>
          <w:b/>
          <w:sz w:val="24"/>
          <w:szCs w:val="24"/>
        </w:rPr>
      </w:pPr>
      <w:r w:rsidRPr="00763899">
        <w:rPr>
          <w:rFonts w:eastAsia="Cambria"/>
          <w:b/>
          <w:sz w:val="24"/>
          <w:szCs w:val="24"/>
        </w:rPr>
        <w:t>§5</w:t>
      </w:r>
    </w:p>
    <w:p w14:paraId="22FF7F48" w14:textId="77777777" w:rsidR="00DC3EC5" w:rsidRPr="00763899" w:rsidRDefault="00DC3EC5" w:rsidP="00DC3EC5">
      <w:pPr>
        <w:spacing w:line="276" w:lineRule="auto"/>
        <w:jc w:val="center"/>
        <w:rPr>
          <w:rFonts w:eastAsia="Cambria"/>
          <w:b/>
          <w:sz w:val="24"/>
          <w:szCs w:val="24"/>
        </w:rPr>
      </w:pPr>
      <w:r w:rsidRPr="00763899">
        <w:rPr>
          <w:rFonts w:eastAsia="Cambria"/>
          <w:b/>
          <w:sz w:val="24"/>
          <w:szCs w:val="24"/>
        </w:rPr>
        <w:t>Ubezpieczenie</w:t>
      </w:r>
    </w:p>
    <w:p w14:paraId="3EC2B563" w14:textId="77777777" w:rsidR="00DC3EC5" w:rsidRPr="004C2897" w:rsidRDefault="00DC3EC5" w:rsidP="00B0156A">
      <w:pPr>
        <w:spacing w:line="276" w:lineRule="auto"/>
        <w:ind w:left="284" w:hanging="284"/>
        <w:jc w:val="both"/>
        <w:rPr>
          <w:rFonts w:eastAsia="Cambria"/>
          <w:b/>
          <w:sz w:val="24"/>
          <w:szCs w:val="24"/>
        </w:rPr>
      </w:pPr>
      <w:r w:rsidRPr="00C163AA">
        <w:rPr>
          <w:rFonts w:eastAsia="Cambria"/>
          <w:sz w:val="24"/>
          <w:szCs w:val="24"/>
        </w:rPr>
        <w:t>1.</w:t>
      </w:r>
      <w:r w:rsidRPr="004C2897">
        <w:rPr>
          <w:rFonts w:eastAsia="Cambria"/>
          <w:sz w:val="24"/>
          <w:szCs w:val="24"/>
        </w:rPr>
        <w:t xml:space="preserve"> Wykonawca zobowiązuje się do posiadania ubezpieczenia OC z tytułu prowadzenia działalności gospodarczej na kwotę </w:t>
      </w:r>
      <w:r w:rsidRPr="004C2897">
        <w:rPr>
          <w:rFonts w:eastAsia="Cambria"/>
          <w:b/>
          <w:sz w:val="24"/>
          <w:szCs w:val="24"/>
        </w:rPr>
        <w:t xml:space="preserve">stanowiącą równowartość wynagrodzenia, </w:t>
      </w:r>
      <w:r w:rsidR="00FE0DD0">
        <w:rPr>
          <w:rFonts w:eastAsia="Cambria"/>
          <w:b/>
          <w:sz w:val="24"/>
          <w:szCs w:val="24"/>
        </w:rPr>
        <w:br/>
      </w:r>
      <w:r w:rsidRPr="004C2897">
        <w:rPr>
          <w:rFonts w:eastAsia="Cambria"/>
          <w:b/>
          <w:sz w:val="24"/>
          <w:szCs w:val="24"/>
        </w:rPr>
        <w:t>o</w:t>
      </w:r>
      <w:r w:rsidRPr="004C2897">
        <w:rPr>
          <w:rFonts w:eastAsia="Cambria"/>
          <w:sz w:val="24"/>
          <w:szCs w:val="24"/>
        </w:rPr>
        <w:t xml:space="preserve"> </w:t>
      </w:r>
      <w:r w:rsidRPr="004C2897">
        <w:rPr>
          <w:rFonts w:eastAsia="Cambria"/>
          <w:b/>
          <w:sz w:val="24"/>
          <w:szCs w:val="24"/>
        </w:rPr>
        <w:t xml:space="preserve">którym mowa w § </w:t>
      </w:r>
      <w:r w:rsidR="00895C4F">
        <w:rPr>
          <w:rFonts w:eastAsia="Cambria"/>
          <w:b/>
          <w:sz w:val="24"/>
          <w:szCs w:val="24"/>
        </w:rPr>
        <w:t>10</w:t>
      </w:r>
      <w:r w:rsidRPr="004C2897">
        <w:rPr>
          <w:rFonts w:eastAsia="Cambria"/>
          <w:b/>
          <w:sz w:val="24"/>
          <w:szCs w:val="24"/>
        </w:rPr>
        <w:t xml:space="preserve"> ust. </w:t>
      </w:r>
      <w:r w:rsidR="004C2897" w:rsidRPr="004C2897">
        <w:rPr>
          <w:rFonts w:eastAsia="Cambria"/>
          <w:b/>
          <w:sz w:val="24"/>
          <w:szCs w:val="24"/>
        </w:rPr>
        <w:t>1</w:t>
      </w:r>
      <w:r w:rsidRPr="004C2897">
        <w:rPr>
          <w:rFonts w:eastAsia="Cambria"/>
          <w:sz w:val="24"/>
          <w:szCs w:val="24"/>
        </w:rPr>
        <w:t>, ważnego przez cały okres realizacji zamówienia.</w:t>
      </w:r>
    </w:p>
    <w:p w14:paraId="4EB574B3" w14:textId="77777777" w:rsidR="00DC3EC5" w:rsidRPr="004C2897" w:rsidRDefault="00DC3EC5" w:rsidP="00B0156A">
      <w:pPr>
        <w:spacing w:line="276" w:lineRule="auto"/>
        <w:ind w:left="284" w:hanging="284"/>
        <w:jc w:val="both"/>
        <w:rPr>
          <w:rFonts w:eastAsia="Cambria"/>
          <w:b/>
          <w:sz w:val="24"/>
          <w:szCs w:val="24"/>
        </w:rPr>
      </w:pPr>
      <w:r w:rsidRPr="00C163AA">
        <w:rPr>
          <w:rFonts w:eastAsia="Cambria"/>
          <w:sz w:val="24"/>
          <w:szCs w:val="24"/>
        </w:rPr>
        <w:t>2.</w:t>
      </w:r>
      <w:r w:rsidRPr="004C2897">
        <w:rPr>
          <w:rFonts w:eastAsia="Cambria"/>
          <w:sz w:val="24"/>
          <w:szCs w:val="24"/>
        </w:rPr>
        <w:t xml:space="preserve"> W przypadku wygaśnięcia umowy ubezpieczenia przed końcem realizacji przedmiotu umowy Wykonawca zobowiązuje się do zawarcia nowej umowy ubezpieczenia </w:t>
      </w:r>
      <w:r w:rsidR="004C2897">
        <w:rPr>
          <w:rFonts w:eastAsia="Cambria"/>
          <w:sz w:val="24"/>
          <w:szCs w:val="24"/>
        </w:rPr>
        <w:br/>
      </w:r>
      <w:r w:rsidRPr="004C2897">
        <w:rPr>
          <w:rFonts w:eastAsia="Cambria"/>
          <w:sz w:val="24"/>
          <w:szCs w:val="24"/>
        </w:rPr>
        <w:t>z zachowaniem ciągłości ubezpieczenia i przekazania Zamawiającemu kopii polisy ubezpieczeniowej na przedłużony okres.</w:t>
      </w:r>
    </w:p>
    <w:p w14:paraId="224AD9C9" w14:textId="77777777" w:rsidR="00DC3EC5" w:rsidRPr="004C2897" w:rsidRDefault="00DC3EC5" w:rsidP="00B0156A">
      <w:pPr>
        <w:spacing w:line="276" w:lineRule="auto"/>
        <w:ind w:left="284" w:hanging="284"/>
        <w:jc w:val="both"/>
        <w:rPr>
          <w:rFonts w:eastAsia="Cambria"/>
          <w:b/>
          <w:sz w:val="24"/>
          <w:szCs w:val="24"/>
        </w:rPr>
      </w:pPr>
      <w:r w:rsidRPr="00C163AA">
        <w:rPr>
          <w:rFonts w:eastAsia="Cambria"/>
          <w:sz w:val="24"/>
          <w:szCs w:val="24"/>
        </w:rPr>
        <w:t>3.</w:t>
      </w:r>
      <w:r w:rsidRPr="004C2897">
        <w:rPr>
          <w:rFonts w:eastAsia="Cambria"/>
          <w:sz w:val="24"/>
          <w:szCs w:val="24"/>
        </w:rPr>
        <w:t xml:space="preserve"> Wykonawca najpóźniej w terminie </w:t>
      </w:r>
      <w:r w:rsidRPr="004C2897">
        <w:rPr>
          <w:rFonts w:eastAsia="Cambria"/>
          <w:b/>
          <w:sz w:val="24"/>
          <w:szCs w:val="24"/>
        </w:rPr>
        <w:t>7 dni</w:t>
      </w:r>
      <w:r w:rsidRPr="004C2897">
        <w:rPr>
          <w:rFonts w:eastAsia="Cambria"/>
          <w:sz w:val="24"/>
          <w:szCs w:val="24"/>
        </w:rPr>
        <w:t xml:space="preserve"> od daty podpisania niniejszej umowy dostarczy do dyspozycji Zamawiającemu </w:t>
      </w:r>
      <w:r w:rsidRPr="004C2897">
        <w:rPr>
          <w:rFonts w:eastAsia="Cambria"/>
          <w:b/>
          <w:sz w:val="24"/>
          <w:szCs w:val="24"/>
        </w:rPr>
        <w:t>poświadczoną za zgodność z</w:t>
      </w:r>
      <w:r w:rsidRPr="004C2897">
        <w:rPr>
          <w:rFonts w:eastAsia="Cambria"/>
          <w:sz w:val="24"/>
          <w:szCs w:val="24"/>
        </w:rPr>
        <w:t xml:space="preserve"> </w:t>
      </w:r>
      <w:r w:rsidRPr="004C2897">
        <w:rPr>
          <w:rFonts w:eastAsia="Cambria"/>
          <w:b/>
          <w:sz w:val="24"/>
          <w:szCs w:val="24"/>
        </w:rPr>
        <w:t xml:space="preserve">oryginałem kopię umowy </w:t>
      </w:r>
      <w:r w:rsidRPr="004C2897">
        <w:rPr>
          <w:rFonts w:eastAsia="Cambria"/>
          <w:b/>
          <w:sz w:val="24"/>
          <w:szCs w:val="24"/>
        </w:rPr>
        <w:lastRenderedPageBreak/>
        <w:t>ubezpieczenia</w:t>
      </w:r>
      <w:r w:rsidRPr="004C2897">
        <w:rPr>
          <w:rFonts w:eastAsia="Cambria"/>
          <w:sz w:val="24"/>
          <w:szCs w:val="24"/>
        </w:rPr>
        <w:t>, a także przedłoży niezwłocznie do</w:t>
      </w:r>
      <w:r w:rsidRPr="004C2897">
        <w:rPr>
          <w:rFonts w:eastAsia="Cambria"/>
          <w:b/>
          <w:sz w:val="24"/>
          <w:szCs w:val="24"/>
        </w:rPr>
        <w:t xml:space="preserve"> </w:t>
      </w:r>
      <w:r w:rsidRPr="004C2897">
        <w:rPr>
          <w:rFonts w:eastAsia="Cambria"/>
          <w:sz w:val="24"/>
          <w:szCs w:val="24"/>
        </w:rPr>
        <w:t>wglądu, na każde żądanie Zamawiającego, dokumenty ubezpieczeniowe wraz z potwierdzeniem opłacenia składki.</w:t>
      </w:r>
    </w:p>
    <w:p w14:paraId="2C91B6EF" w14:textId="77777777" w:rsidR="005E0BD1" w:rsidRDefault="00DC3EC5" w:rsidP="00B0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adjustRightInd/>
        <w:spacing w:line="276" w:lineRule="auto"/>
        <w:ind w:left="284" w:hanging="284"/>
        <w:jc w:val="both"/>
        <w:rPr>
          <w:sz w:val="24"/>
          <w:szCs w:val="24"/>
        </w:rPr>
      </w:pPr>
      <w:r w:rsidRPr="00C163AA">
        <w:rPr>
          <w:rFonts w:eastAsia="Cambria"/>
          <w:sz w:val="24"/>
          <w:szCs w:val="24"/>
        </w:rPr>
        <w:t>4.</w:t>
      </w:r>
      <w:r w:rsidRPr="004C2897">
        <w:rPr>
          <w:rFonts w:eastAsia="Cambria"/>
          <w:sz w:val="24"/>
          <w:szCs w:val="24"/>
        </w:rPr>
        <w:t xml:space="preserve"> Wykonawca ponosi pełną </w:t>
      </w:r>
      <w:r w:rsidRPr="004C2897">
        <w:rPr>
          <w:rFonts w:eastAsia="Cambria"/>
          <w:b/>
          <w:sz w:val="24"/>
          <w:szCs w:val="24"/>
        </w:rPr>
        <w:t>odpowiedzialność cywilną</w:t>
      </w:r>
      <w:r w:rsidRPr="004C2897">
        <w:rPr>
          <w:rFonts w:eastAsia="Cambria"/>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w:t>
      </w:r>
      <w:r w:rsidR="00FE0DD0">
        <w:rPr>
          <w:rFonts w:eastAsia="Cambria"/>
          <w:sz w:val="24"/>
          <w:szCs w:val="24"/>
        </w:rPr>
        <w:t xml:space="preserve"> </w:t>
      </w:r>
      <w:r w:rsidRPr="004C2897">
        <w:rPr>
          <w:rFonts w:eastAsia="Cambria"/>
          <w:sz w:val="24"/>
          <w:szCs w:val="24"/>
        </w:rPr>
        <w:t>z realizacją przedmiotu umo</w:t>
      </w:r>
      <w:r w:rsidR="004C2897">
        <w:rPr>
          <w:rFonts w:eastAsia="Cambria"/>
          <w:sz w:val="24"/>
          <w:szCs w:val="24"/>
        </w:rPr>
        <w:t>wy.</w:t>
      </w:r>
    </w:p>
    <w:p w14:paraId="6D23AA2A" w14:textId="77777777" w:rsidR="005C08F1" w:rsidRPr="00763899" w:rsidRDefault="00AF7217" w:rsidP="005C08F1">
      <w:pPr>
        <w:pStyle w:val="Podtytu"/>
        <w:jc w:val="center"/>
        <w:rPr>
          <w:sz w:val="24"/>
          <w:szCs w:val="24"/>
        </w:rPr>
      </w:pPr>
      <w:r w:rsidRPr="00763899">
        <w:rPr>
          <w:sz w:val="24"/>
          <w:szCs w:val="24"/>
        </w:rPr>
        <w:t>§6</w:t>
      </w:r>
    </w:p>
    <w:p w14:paraId="0C440812" w14:textId="77777777" w:rsidR="005C08F1" w:rsidRPr="00763899" w:rsidRDefault="005C08F1" w:rsidP="005C08F1">
      <w:pPr>
        <w:spacing w:line="276" w:lineRule="auto"/>
        <w:jc w:val="center"/>
        <w:rPr>
          <w:rFonts w:eastAsia="Cambria"/>
          <w:b/>
          <w:sz w:val="24"/>
          <w:szCs w:val="24"/>
        </w:rPr>
      </w:pPr>
      <w:r w:rsidRPr="00763899">
        <w:rPr>
          <w:rFonts w:eastAsia="Cambria"/>
          <w:b/>
          <w:sz w:val="24"/>
          <w:szCs w:val="24"/>
        </w:rPr>
        <w:t>Wykonawca i Podwykonawcy</w:t>
      </w:r>
    </w:p>
    <w:p w14:paraId="28F642ED" w14:textId="77777777" w:rsidR="005C08F1" w:rsidRPr="00531C98" w:rsidRDefault="005C08F1" w:rsidP="00922EA2">
      <w:pPr>
        <w:spacing w:line="276" w:lineRule="auto"/>
        <w:ind w:left="284" w:hanging="284"/>
        <w:jc w:val="both"/>
        <w:rPr>
          <w:rFonts w:eastAsia="Cambria"/>
          <w:sz w:val="24"/>
          <w:szCs w:val="24"/>
        </w:rPr>
      </w:pPr>
      <w:r w:rsidRPr="00C163AA">
        <w:rPr>
          <w:rFonts w:eastAsia="Cambria"/>
          <w:bCs/>
          <w:sz w:val="24"/>
          <w:szCs w:val="24"/>
        </w:rPr>
        <w:t>1.</w:t>
      </w:r>
      <w:r w:rsidRPr="00D22820">
        <w:rPr>
          <w:rFonts w:eastAsia="Cambria"/>
          <w:sz w:val="24"/>
          <w:szCs w:val="24"/>
        </w:rPr>
        <w:t xml:space="preserve"> Wykonawca oświadcza, że posiada odpowiednią wiedzę, doświ</w:t>
      </w:r>
      <w:r>
        <w:rPr>
          <w:rFonts w:eastAsia="Cambria"/>
          <w:sz w:val="24"/>
          <w:szCs w:val="24"/>
        </w:rPr>
        <w:t xml:space="preserve">adczenie oraz środki finansowe </w:t>
      </w:r>
      <w:r w:rsidRPr="00D22820">
        <w:rPr>
          <w:rFonts w:eastAsia="Cambria"/>
          <w:sz w:val="24"/>
          <w:szCs w:val="24"/>
        </w:rPr>
        <w:t xml:space="preserve">i techniczne niezbędne do wykonania Przedmiotu Umowy. Nadto Wykonawca oświadcza, że przy wykonywaniu niniejszej umowy zachowa należytą staranność wynikającą z zawodowego charakteru świadczonych robót </w:t>
      </w:r>
      <w:r w:rsidR="00DC3EC5">
        <w:rPr>
          <w:rFonts w:eastAsia="Cambria"/>
          <w:sz w:val="24"/>
          <w:szCs w:val="24"/>
        </w:rPr>
        <w:t xml:space="preserve">projektowych i </w:t>
      </w:r>
      <w:r w:rsidRPr="00D22820">
        <w:rPr>
          <w:rFonts w:eastAsia="Cambria"/>
          <w:sz w:val="24"/>
          <w:szCs w:val="24"/>
        </w:rPr>
        <w:t xml:space="preserve">budowlanych </w:t>
      </w:r>
      <w:r w:rsidR="00225201">
        <w:rPr>
          <w:rFonts w:eastAsia="Cambria"/>
          <w:sz w:val="24"/>
          <w:szCs w:val="24"/>
        </w:rPr>
        <w:br/>
      </w:r>
      <w:r w:rsidRPr="00D22820">
        <w:rPr>
          <w:rFonts w:eastAsia="Cambria"/>
          <w:sz w:val="24"/>
          <w:szCs w:val="24"/>
        </w:rPr>
        <w:t>w zakres, których wchodzi wykonanie Przedmiotu Umowy.</w:t>
      </w:r>
    </w:p>
    <w:p w14:paraId="0A725445" w14:textId="77777777" w:rsidR="005C08F1" w:rsidRPr="00531C98" w:rsidRDefault="005C08F1" w:rsidP="00922EA2">
      <w:pPr>
        <w:spacing w:line="276" w:lineRule="auto"/>
        <w:ind w:left="284" w:hanging="284"/>
        <w:jc w:val="both"/>
        <w:rPr>
          <w:rFonts w:eastAsia="Cambria"/>
          <w:sz w:val="24"/>
          <w:szCs w:val="24"/>
        </w:rPr>
      </w:pPr>
      <w:r w:rsidRPr="00C163AA">
        <w:rPr>
          <w:rFonts w:eastAsia="Cambria"/>
          <w:bCs/>
          <w:sz w:val="24"/>
          <w:szCs w:val="24"/>
        </w:rPr>
        <w:t>2.</w:t>
      </w:r>
      <w:r w:rsidRPr="00D22820">
        <w:rPr>
          <w:rFonts w:eastAsia="Cambria"/>
          <w:sz w:val="24"/>
          <w:szCs w:val="24"/>
        </w:rPr>
        <w:t xml:space="preserve"> Wykonawca oświadcza, że przed zawarciem Umowy uzyskał od Zamawiającego wszystkie informacje, które mogłyby mieć wpływ na ryzyko i okoliczności realizacji Prze</w:t>
      </w:r>
      <w:r>
        <w:rPr>
          <w:rFonts w:eastAsia="Cambria"/>
          <w:sz w:val="24"/>
          <w:szCs w:val="24"/>
        </w:rPr>
        <w:t xml:space="preserve">dmiotu Umowy, </w:t>
      </w:r>
      <w:r w:rsidRPr="00D22820">
        <w:rPr>
          <w:rFonts w:eastAsia="Cambria"/>
          <w:sz w:val="24"/>
          <w:szCs w:val="24"/>
        </w:rPr>
        <w:t>w tym na ustalenie wysokości wynagrodzenia umownego, a nadto oświadcza,</w:t>
      </w:r>
      <w:r w:rsidR="00225201">
        <w:rPr>
          <w:rFonts w:eastAsia="Cambria"/>
          <w:sz w:val="24"/>
          <w:szCs w:val="24"/>
        </w:rPr>
        <w:br/>
      </w:r>
      <w:r w:rsidRPr="00D22820">
        <w:rPr>
          <w:rFonts w:eastAsia="Cambria"/>
          <w:sz w:val="24"/>
          <w:szCs w:val="24"/>
        </w:rPr>
        <w:t xml:space="preserve"> że zapoznał się ze wszystkimi dokumentami oraz warunkami, które są niezbędne </w:t>
      </w:r>
      <w:r w:rsidR="00225201">
        <w:rPr>
          <w:rFonts w:eastAsia="Cambria"/>
          <w:sz w:val="24"/>
          <w:szCs w:val="24"/>
        </w:rPr>
        <w:br/>
      </w:r>
      <w:r w:rsidRPr="00D22820">
        <w:rPr>
          <w:rFonts w:eastAsia="Cambria"/>
          <w:sz w:val="24"/>
          <w:szCs w:val="24"/>
        </w:rPr>
        <w:t>i konieczne do wykonania przez niego umowy bez konieczności uzupełnień i ponoszenia przez Zamawiającego jakichkolwiek dodatkowych kosztów</w:t>
      </w:r>
      <w:r w:rsidRPr="00D22820">
        <w:rPr>
          <w:rFonts w:eastAsia="Cambria"/>
          <w:b/>
          <w:sz w:val="24"/>
          <w:szCs w:val="24"/>
        </w:rPr>
        <w:t xml:space="preserve"> </w:t>
      </w:r>
      <w:r w:rsidRPr="00D22820">
        <w:rPr>
          <w:rFonts w:eastAsia="Cambria"/>
          <w:sz w:val="24"/>
          <w:szCs w:val="24"/>
        </w:rPr>
        <w:t xml:space="preserve">w związku z tym nie wnosi </w:t>
      </w:r>
      <w:r w:rsidR="00225201">
        <w:rPr>
          <w:rFonts w:eastAsia="Cambria"/>
          <w:sz w:val="24"/>
          <w:szCs w:val="24"/>
        </w:rPr>
        <w:br/>
      </w:r>
      <w:r w:rsidRPr="00D22820">
        <w:rPr>
          <w:rFonts w:eastAsia="Cambria"/>
          <w:sz w:val="24"/>
          <w:szCs w:val="24"/>
        </w:rPr>
        <w:t>i nie będzie wnosił w przyszłości żadnych roszczeń.</w:t>
      </w:r>
    </w:p>
    <w:p w14:paraId="5F178A32" w14:textId="2DBE84BD" w:rsidR="004377A9" w:rsidRPr="00B15DEF" w:rsidRDefault="005C08F1" w:rsidP="00922EA2">
      <w:pPr>
        <w:spacing w:line="276" w:lineRule="auto"/>
        <w:ind w:left="284" w:hanging="284"/>
        <w:jc w:val="both"/>
        <w:rPr>
          <w:rFonts w:eastAsia="Cambria"/>
          <w:sz w:val="24"/>
          <w:szCs w:val="24"/>
        </w:rPr>
      </w:pPr>
      <w:r w:rsidRPr="00C163AA">
        <w:rPr>
          <w:rFonts w:eastAsia="Cambria"/>
          <w:bCs/>
          <w:sz w:val="24"/>
          <w:szCs w:val="24"/>
        </w:rPr>
        <w:t>3.</w:t>
      </w:r>
      <w:r w:rsidR="00C163AA">
        <w:rPr>
          <w:rFonts w:eastAsia="Cambria"/>
          <w:sz w:val="24"/>
          <w:szCs w:val="24"/>
        </w:rPr>
        <w:t xml:space="preserve"> </w:t>
      </w:r>
      <w:r w:rsidRPr="00D22820">
        <w:rPr>
          <w:rFonts w:eastAsia="Cambria"/>
          <w:sz w:val="24"/>
          <w:szCs w:val="24"/>
        </w:rPr>
        <w:t>Wykonawca oświadcza, że przed zawarciem Umowy zapoznał z zakresem prac oraz warunkami technicznym i w związku z tym nie wnosi i nie będzie podnosił w przyszłości żadnych roszczeń.</w:t>
      </w:r>
    </w:p>
    <w:p w14:paraId="251D83AC" w14:textId="77777777" w:rsidR="004377A9" w:rsidRPr="00B15DEF" w:rsidRDefault="004377A9" w:rsidP="00922EA2">
      <w:pPr>
        <w:spacing w:line="276" w:lineRule="auto"/>
        <w:ind w:left="284" w:hanging="284"/>
        <w:jc w:val="both"/>
        <w:rPr>
          <w:sz w:val="24"/>
          <w:szCs w:val="24"/>
        </w:rPr>
      </w:pPr>
      <w:r w:rsidRPr="00C163AA">
        <w:rPr>
          <w:rFonts w:eastAsia="Cambria"/>
          <w:bCs/>
          <w:sz w:val="24"/>
          <w:szCs w:val="24"/>
        </w:rPr>
        <w:t>4.</w:t>
      </w:r>
      <w:r w:rsidRPr="00B15DEF">
        <w:rPr>
          <w:rFonts w:eastAsia="Cambria"/>
          <w:sz w:val="24"/>
          <w:szCs w:val="24"/>
        </w:rPr>
        <w:t xml:space="preserve"> </w:t>
      </w:r>
      <w:r w:rsidRPr="00B15DEF">
        <w:rPr>
          <w:sz w:val="24"/>
          <w:szCs w:val="24"/>
        </w:rPr>
        <w:t xml:space="preserve">Zamawiający dopuszcza realizację części zadania określonego w §1 umowy przez podwykonawców. </w:t>
      </w:r>
    </w:p>
    <w:p w14:paraId="78511959" w14:textId="77777777" w:rsidR="004377A9" w:rsidRPr="00B15DEF" w:rsidRDefault="00B15DEF" w:rsidP="00922EA2">
      <w:pPr>
        <w:spacing w:line="276" w:lineRule="auto"/>
        <w:ind w:left="284" w:hanging="284"/>
        <w:jc w:val="both"/>
        <w:rPr>
          <w:sz w:val="24"/>
          <w:szCs w:val="24"/>
        </w:rPr>
      </w:pPr>
      <w:r w:rsidRPr="00B15DEF">
        <w:rPr>
          <w:b/>
          <w:sz w:val="24"/>
          <w:szCs w:val="24"/>
        </w:rPr>
        <w:t>5</w:t>
      </w:r>
      <w:r w:rsidR="004377A9" w:rsidRPr="00B15DEF">
        <w:rPr>
          <w:b/>
          <w:sz w:val="24"/>
          <w:szCs w:val="24"/>
        </w:rPr>
        <w:t>.</w:t>
      </w:r>
      <w:r w:rsidR="004377A9" w:rsidRPr="00B15DEF">
        <w:rPr>
          <w:sz w:val="24"/>
          <w:szCs w:val="24"/>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560C83">
        <w:rPr>
          <w:sz w:val="24"/>
          <w:szCs w:val="24"/>
        </w:rPr>
        <w:t xml:space="preserve"> w terminie</w:t>
      </w:r>
      <w:r w:rsidR="004377A9" w:rsidRPr="00B15DEF">
        <w:rPr>
          <w:sz w:val="24"/>
          <w:szCs w:val="24"/>
        </w:rPr>
        <w:t xml:space="preserve">, przy czym podwykonawca lub dalszy podwykonawca jest obowiązany dołączyć zgodę </w:t>
      </w:r>
      <w:r w:rsidR="008750AB">
        <w:rPr>
          <w:sz w:val="24"/>
          <w:szCs w:val="24"/>
        </w:rPr>
        <w:t>W</w:t>
      </w:r>
      <w:r w:rsidR="004377A9" w:rsidRPr="00B15DEF">
        <w:rPr>
          <w:sz w:val="24"/>
          <w:szCs w:val="24"/>
        </w:rPr>
        <w:t>ykonawcy na zawarcie umowy</w:t>
      </w:r>
      <w:r w:rsidR="00225201">
        <w:rPr>
          <w:sz w:val="24"/>
          <w:szCs w:val="24"/>
        </w:rPr>
        <w:t xml:space="preserve"> </w:t>
      </w:r>
      <w:r w:rsidR="004377A9" w:rsidRPr="00B15DEF">
        <w:rPr>
          <w:sz w:val="24"/>
          <w:szCs w:val="24"/>
        </w:rPr>
        <w:t xml:space="preserve">o podwykonawstwo o treści zgodnej z projektem umowy. </w:t>
      </w:r>
    </w:p>
    <w:p w14:paraId="5A46708E" w14:textId="77777777" w:rsidR="004377A9" w:rsidRPr="00B15DEF" w:rsidRDefault="00B15DEF" w:rsidP="00922EA2">
      <w:pPr>
        <w:spacing w:line="276" w:lineRule="auto"/>
        <w:ind w:left="284" w:hanging="284"/>
        <w:jc w:val="both"/>
        <w:rPr>
          <w:sz w:val="24"/>
          <w:szCs w:val="24"/>
        </w:rPr>
      </w:pPr>
      <w:r w:rsidRPr="00C163AA">
        <w:rPr>
          <w:bCs/>
          <w:sz w:val="24"/>
          <w:szCs w:val="24"/>
        </w:rPr>
        <w:t>6</w:t>
      </w:r>
      <w:r w:rsidR="004377A9" w:rsidRPr="00C163AA">
        <w:rPr>
          <w:bCs/>
          <w:sz w:val="24"/>
          <w:szCs w:val="24"/>
        </w:rPr>
        <w:t>.</w:t>
      </w:r>
      <w:r w:rsidR="004377A9" w:rsidRPr="00B15DEF">
        <w:rPr>
          <w:sz w:val="24"/>
          <w:szCs w:val="24"/>
        </w:rPr>
        <w:t xml:space="preserve"> Każdy projekt umowy o podwykonawstwo musi zawierać w szczególności postanowienia dotyczące: </w:t>
      </w:r>
    </w:p>
    <w:p w14:paraId="5B58CFED" w14:textId="77777777" w:rsidR="004377A9" w:rsidRPr="00B15DEF" w:rsidRDefault="004377A9" w:rsidP="00922EA2">
      <w:pPr>
        <w:spacing w:line="276" w:lineRule="auto"/>
        <w:ind w:left="284" w:hanging="284"/>
        <w:jc w:val="both"/>
        <w:rPr>
          <w:sz w:val="24"/>
          <w:szCs w:val="24"/>
        </w:rPr>
      </w:pPr>
      <w:r w:rsidRPr="00B15DEF">
        <w:rPr>
          <w:sz w:val="24"/>
          <w:szCs w:val="24"/>
        </w:rPr>
        <w:t xml:space="preserve">1) zakresu robót powierzonego podwykonawcy; </w:t>
      </w:r>
    </w:p>
    <w:p w14:paraId="792D96DA" w14:textId="77777777" w:rsidR="004377A9" w:rsidRPr="00B15DEF" w:rsidRDefault="004377A9" w:rsidP="00922EA2">
      <w:pPr>
        <w:spacing w:line="276" w:lineRule="auto"/>
        <w:ind w:left="284" w:hanging="284"/>
        <w:jc w:val="both"/>
        <w:rPr>
          <w:sz w:val="24"/>
          <w:szCs w:val="24"/>
        </w:rPr>
      </w:pPr>
      <w:r w:rsidRPr="00B15DEF">
        <w:rPr>
          <w:sz w:val="24"/>
          <w:szCs w:val="24"/>
        </w:rPr>
        <w:t xml:space="preserve">2) 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 </w:t>
      </w:r>
    </w:p>
    <w:p w14:paraId="65012EA4" w14:textId="77777777" w:rsidR="004377A9" w:rsidRPr="00B15DEF" w:rsidRDefault="004377A9" w:rsidP="00922EA2">
      <w:pPr>
        <w:spacing w:line="276" w:lineRule="auto"/>
        <w:ind w:left="284" w:hanging="284"/>
        <w:jc w:val="both"/>
        <w:rPr>
          <w:sz w:val="24"/>
          <w:szCs w:val="24"/>
        </w:rPr>
      </w:pPr>
      <w:r w:rsidRPr="00B15DEF">
        <w:rPr>
          <w:sz w:val="24"/>
          <w:szCs w:val="24"/>
        </w:rPr>
        <w:t xml:space="preserve">3) wynagrodzenia i zasad płatności za wykonane roboty, </w:t>
      </w:r>
    </w:p>
    <w:p w14:paraId="796736BF" w14:textId="56C8188D" w:rsidR="004377A9" w:rsidRPr="00B15DEF" w:rsidRDefault="004377A9" w:rsidP="00922EA2">
      <w:pPr>
        <w:spacing w:line="276" w:lineRule="auto"/>
        <w:ind w:left="284" w:hanging="284"/>
        <w:jc w:val="both"/>
        <w:rPr>
          <w:sz w:val="24"/>
          <w:szCs w:val="24"/>
        </w:rPr>
      </w:pPr>
      <w:r w:rsidRPr="00B15DEF">
        <w:rPr>
          <w:sz w:val="24"/>
          <w:szCs w:val="24"/>
        </w:rPr>
        <w:t xml:space="preserve">4) postanowień zatrudniania na podstawie umowy o pracę zgodne z </w:t>
      </w:r>
      <w:r w:rsidR="00FB6564" w:rsidRPr="00895C4F">
        <w:rPr>
          <w:sz w:val="24"/>
          <w:szCs w:val="24"/>
        </w:rPr>
        <w:t>treścią §1</w:t>
      </w:r>
      <w:r w:rsidR="00895C4F" w:rsidRPr="00895C4F">
        <w:rPr>
          <w:sz w:val="24"/>
          <w:szCs w:val="24"/>
        </w:rPr>
        <w:t>7</w:t>
      </w:r>
      <w:r w:rsidRPr="00895C4F">
        <w:rPr>
          <w:sz w:val="24"/>
          <w:szCs w:val="24"/>
        </w:rPr>
        <w:t xml:space="preserve"> tej umowy.</w:t>
      </w:r>
      <w:r w:rsidRPr="00B15DEF">
        <w:rPr>
          <w:sz w:val="24"/>
          <w:szCs w:val="24"/>
        </w:rPr>
        <w:t xml:space="preserve"> </w:t>
      </w:r>
    </w:p>
    <w:p w14:paraId="07AC302E" w14:textId="77777777" w:rsidR="004377A9" w:rsidRPr="00B15DEF" w:rsidRDefault="00B15DEF" w:rsidP="00922EA2">
      <w:pPr>
        <w:spacing w:line="276" w:lineRule="auto"/>
        <w:ind w:left="284" w:hanging="284"/>
        <w:jc w:val="both"/>
        <w:rPr>
          <w:sz w:val="24"/>
          <w:szCs w:val="24"/>
        </w:rPr>
      </w:pPr>
      <w:r w:rsidRPr="00B15DEF">
        <w:rPr>
          <w:b/>
          <w:sz w:val="24"/>
          <w:szCs w:val="24"/>
        </w:rPr>
        <w:t>7</w:t>
      </w:r>
      <w:r w:rsidR="004377A9" w:rsidRPr="00B15DEF">
        <w:rPr>
          <w:b/>
          <w:sz w:val="24"/>
          <w:szCs w:val="24"/>
        </w:rPr>
        <w:t>.</w:t>
      </w:r>
      <w:r w:rsidR="004377A9" w:rsidRPr="00B15DEF">
        <w:rPr>
          <w:sz w:val="24"/>
          <w:szCs w:val="24"/>
        </w:rPr>
        <w:t xml:space="preserve"> Wykonawca, podwykonawca lub dalszy podwykonawca zamówienia na roboty budowlane zobowiązany jest przestawić odpis z Krajowego Rejestru Sądowego lub inny dokument, </w:t>
      </w:r>
      <w:r w:rsidR="004377A9" w:rsidRPr="00B15DEF">
        <w:rPr>
          <w:sz w:val="24"/>
          <w:szCs w:val="24"/>
        </w:rPr>
        <w:lastRenderedPageBreak/>
        <w:t xml:space="preserve">właściwy dla danej formy organizacyjnej podwykonawcy wskazujący na uprawnienia osób wymienionych w umowie do reprezentowania stron umowy. </w:t>
      </w:r>
    </w:p>
    <w:p w14:paraId="73C112AC" w14:textId="77777777" w:rsidR="004377A9" w:rsidRPr="00B15DEF" w:rsidRDefault="00B15DEF" w:rsidP="00922EA2">
      <w:pPr>
        <w:spacing w:line="276" w:lineRule="auto"/>
        <w:ind w:left="284" w:hanging="284"/>
        <w:jc w:val="both"/>
        <w:rPr>
          <w:sz w:val="24"/>
          <w:szCs w:val="24"/>
        </w:rPr>
      </w:pPr>
      <w:r w:rsidRPr="0079380E">
        <w:rPr>
          <w:bCs/>
          <w:sz w:val="24"/>
          <w:szCs w:val="24"/>
        </w:rPr>
        <w:t>8</w:t>
      </w:r>
      <w:r w:rsidR="004377A9" w:rsidRPr="0079380E">
        <w:rPr>
          <w:bCs/>
          <w:sz w:val="24"/>
          <w:szCs w:val="24"/>
        </w:rPr>
        <w:t>.</w:t>
      </w:r>
      <w:r w:rsidR="004377A9" w:rsidRPr="00B15DEF">
        <w:rPr>
          <w:sz w:val="24"/>
          <w:szCs w:val="24"/>
        </w:rPr>
        <w:t xml:space="preserve"> Zamawiający w terminie 14 dni od dnia doręczenia</w:t>
      </w:r>
      <w:r w:rsidR="00560C83">
        <w:rPr>
          <w:sz w:val="24"/>
          <w:szCs w:val="24"/>
        </w:rPr>
        <w:t xml:space="preserve"> mu</w:t>
      </w:r>
      <w:r w:rsidR="008750AB">
        <w:rPr>
          <w:sz w:val="24"/>
          <w:szCs w:val="24"/>
        </w:rPr>
        <w:t xml:space="preserve"> projektu umowy </w:t>
      </w:r>
      <w:r w:rsidR="000B3CCB">
        <w:rPr>
          <w:sz w:val="24"/>
          <w:szCs w:val="24"/>
        </w:rPr>
        <w:br/>
      </w:r>
      <w:r w:rsidR="008750AB">
        <w:rPr>
          <w:sz w:val="24"/>
          <w:szCs w:val="24"/>
        </w:rPr>
        <w:t>o podwykonawstwo</w:t>
      </w:r>
      <w:r w:rsidR="004377A9" w:rsidRPr="00B15DEF">
        <w:rPr>
          <w:sz w:val="24"/>
          <w:szCs w:val="24"/>
        </w:rPr>
        <w:t xml:space="preserve"> zgłasza pisemne zastrzeżenia do projektu umowy o podwykonawstwo, której przedmiotem są roboty budowlane</w:t>
      </w:r>
      <w:r w:rsidR="008750AB">
        <w:rPr>
          <w:sz w:val="24"/>
          <w:szCs w:val="24"/>
        </w:rPr>
        <w:t>.</w:t>
      </w:r>
    </w:p>
    <w:p w14:paraId="50F65901" w14:textId="77777777" w:rsidR="004377A9" w:rsidRPr="00B15DEF" w:rsidRDefault="00B15DEF" w:rsidP="00922EA2">
      <w:pPr>
        <w:spacing w:line="276" w:lineRule="auto"/>
        <w:ind w:left="284" w:hanging="284"/>
        <w:jc w:val="both"/>
        <w:rPr>
          <w:sz w:val="24"/>
          <w:szCs w:val="24"/>
        </w:rPr>
      </w:pPr>
      <w:r w:rsidRPr="0079380E">
        <w:rPr>
          <w:bCs/>
          <w:sz w:val="24"/>
          <w:szCs w:val="24"/>
        </w:rPr>
        <w:t>9</w:t>
      </w:r>
      <w:r w:rsidR="004377A9" w:rsidRPr="0079380E">
        <w:rPr>
          <w:bCs/>
          <w:sz w:val="24"/>
          <w:szCs w:val="24"/>
        </w:rPr>
        <w:t>.</w:t>
      </w:r>
      <w:r w:rsidR="004377A9" w:rsidRPr="00B15DEF">
        <w:rPr>
          <w:sz w:val="24"/>
          <w:szCs w:val="24"/>
        </w:rPr>
        <w:t xml:space="preserve"> Niezgłoszenie pisemnych zastrzeżeń do przedłożonego projektu umowy </w:t>
      </w:r>
      <w:r>
        <w:rPr>
          <w:sz w:val="24"/>
          <w:szCs w:val="24"/>
        </w:rPr>
        <w:br/>
      </w:r>
      <w:r w:rsidR="004377A9" w:rsidRPr="00B15DEF">
        <w:rPr>
          <w:sz w:val="24"/>
          <w:szCs w:val="24"/>
        </w:rPr>
        <w:t xml:space="preserve">o podwykonawstwo, której przedmiotem są roboty budowlane, w terminie określonym </w:t>
      </w:r>
      <w:r w:rsidR="005E0BD1">
        <w:rPr>
          <w:sz w:val="24"/>
          <w:szCs w:val="24"/>
        </w:rPr>
        <w:br/>
      </w:r>
      <w:r w:rsidR="004377A9" w:rsidRPr="00B15DEF">
        <w:rPr>
          <w:sz w:val="24"/>
          <w:szCs w:val="24"/>
        </w:rPr>
        <w:t xml:space="preserve">w </w:t>
      </w:r>
      <w:r w:rsidRPr="00B15DEF">
        <w:rPr>
          <w:sz w:val="24"/>
          <w:szCs w:val="24"/>
        </w:rPr>
        <w:t>ust.8</w:t>
      </w:r>
      <w:r w:rsidR="004377A9" w:rsidRPr="00B15DEF">
        <w:rPr>
          <w:sz w:val="24"/>
          <w:szCs w:val="24"/>
        </w:rPr>
        <w:t xml:space="preserve">, uważa się za akceptację projektu umowy przez Zamawiającego. </w:t>
      </w:r>
    </w:p>
    <w:p w14:paraId="15C15368" w14:textId="532BE7A0" w:rsidR="004377A9" w:rsidRPr="00B15DEF" w:rsidRDefault="00B15DEF" w:rsidP="00922EA2">
      <w:pPr>
        <w:spacing w:line="276" w:lineRule="auto"/>
        <w:ind w:left="284" w:hanging="284"/>
        <w:jc w:val="both"/>
        <w:rPr>
          <w:sz w:val="24"/>
          <w:szCs w:val="24"/>
        </w:rPr>
      </w:pPr>
      <w:r w:rsidRPr="0079380E">
        <w:rPr>
          <w:bCs/>
          <w:sz w:val="24"/>
          <w:szCs w:val="24"/>
        </w:rPr>
        <w:t>10</w:t>
      </w:r>
      <w:r w:rsidR="004377A9" w:rsidRPr="0079380E">
        <w:rPr>
          <w:bCs/>
          <w:sz w:val="24"/>
          <w:szCs w:val="24"/>
        </w:rPr>
        <w:t>.</w:t>
      </w:r>
      <w:r w:rsidR="004377A9" w:rsidRPr="00B15DEF">
        <w:rPr>
          <w:sz w:val="24"/>
          <w:szCs w:val="24"/>
        </w:rPr>
        <w:t xml:space="preserve"> Wykonawca, podwykonawca lub dalszy podwykonawca zamówienia na roboty budowlane przedkłada Zamawiającemu poświadczoną za zgodność z oryginałem kopię zawartej umowy o podwykonawstwo, której przedmiotem są roboty budowlane, w terminie 7 dni </w:t>
      </w:r>
      <w:r w:rsidR="00CF41B5">
        <w:rPr>
          <w:sz w:val="24"/>
          <w:szCs w:val="24"/>
        </w:rPr>
        <w:br/>
      </w:r>
      <w:r w:rsidR="004377A9" w:rsidRPr="00B15DEF">
        <w:rPr>
          <w:sz w:val="24"/>
          <w:szCs w:val="24"/>
        </w:rPr>
        <w:t xml:space="preserve">od dnia jej zawarcia. </w:t>
      </w:r>
    </w:p>
    <w:p w14:paraId="34A980AB" w14:textId="77777777" w:rsidR="004377A9" w:rsidRPr="00B15DEF" w:rsidRDefault="00B15DEF" w:rsidP="00922EA2">
      <w:pPr>
        <w:spacing w:line="276" w:lineRule="auto"/>
        <w:ind w:left="284" w:hanging="284"/>
        <w:jc w:val="both"/>
        <w:rPr>
          <w:sz w:val="24"/>
          <w:szCs w:val="24"/>
        </w:rPr>
      </w:pPr>
      <w:r w:rsidRPr="0079380E">
        <w:rPr>
          <w:bCs/>
          <w:sz w:val="24"/>
          <w:szCs w:val="24"/>
        </w:rPr>
        <w:t>11</w:t>
      </w:r>
      <w:r w:rsidR="004377A9" w:rsidRPr="0079380E">
        <w:rPr>
          <w:bCs/>
          <w:sz w:val="24"/>
          <w:szCs w:val="24"/>
        </w:rPr>
        <w:t>.</w:t>
      </w:r>
      <w:r w:rsidR="004377A9" w:rsidRPr="00B15DEF">
        <w:rPr>
          <w:sz w:val="24"/>
          <w:szCs w:val="24"/>
        </w:rPr>
        <w:t xml:space="preserve"> Zamawiający, w terminie 14 dni od dnia doręczenia</w:t>
      </w:r>
      <w:r w:rsidR="00560C83">
        <w:rPr>
          <w:sz w:val="24"/>
          <w:szCs w:val="24"/>
        </w:rPr>
        <w:t xml:space="preserve"> mu umowy o podwykonawstwo</w:t>
      </w:r>
      <w:r w:rsidR="004377A9" w:rsidRPr="00B15DEF">
        <w:rPr>
          <w:sz w:val="24"/>
          <w:szCs w:val="24"/>
        </w:rPr>
        <w:t xml:space="preserve">, zgłasza pisemny sprzeciw do umowy o podwykonawstwo, której przedmiotem są roboty budowlane. </w:t>
      </w:r>
    </w:p>
    <w:p w14:paraId="65B9E953" w14:textId="77777777" w:rsidR="004377A9" w:rsidRPr="00B15DEF" w:rsidRDefault="00B15DEF" w:rsidP="00922EA2">
      <w:pPr>
        <w:spacing w:line="276" w:lineRule="auto"/>
        <w:ind w:left="284" w:hanging="284"/>
        <w:jc w:val="both"/>
        <w:rPr>
          <w:sz w:val="24"/>
          <w:szCs w:val="24"/>
        </w:rPr>
      </w:pPr>
      <w:r w:rsidRPr="0079380E">
        <w:rPr>
          <w:bCs/>
          <w:sz w:val="24"/>
          <w:szCs w:val="24"/>
        </w:rPr>
        <w:t>12</w:t>
      </w:r>
      <w:r w:rsidR="004377A9" w:rsidRPr="0079380E">
        <w:rPr>
          <w:bCs/>
          <w:sz w:val="24"/>
          <w:szCs w:val="24"/>
        </w:rPr>
        <w:t>.</w:t>
      </w:r>
      <w:r w:rsidR="004377A9" w:rsidRPr="00B15DEF">
        <w:rPr>
          <w:sz w:val="24"/>
          <w:szCs w:val="24"/>
        </w:rPr>
        <w:t xml:space="preserve"> Niezgłoszenie pisemnego sprzeciwu do przedłożonej umowy o podwykonawstwo, której przedmiotem są roboty budowlane, w terminie określonym w ust. 8 uważa się za akceptację umowy przez Zamawiającego. </w:t>
      </w:r>
    </w:p>
    <w:p w14:paraId="283900C0" w14:textId="77777777" w:rsidR="004377A9" w:rsidRPr="00B15DEF" w:rsidRDefault="00B15DEF" w:rsidP="00922EA2">
      <w:pPr>
        <w:spacing w:line="276" w:lineRule="auto"/>
        <w:ind w:left="284" w:hanging="284"/>
        <w:jc w:val="both"/>
        <w:rPr>
          <w:sz w:val="24"/>
          <w:szCs w:val="24"/>
        </w:rPr>
      </w:pPr>
      <w:r w:rsidRPr="0079380E">
        <w:rPr>
          <w:bCs/>
          <w:sz w:val="24"/>
          <w:szCs w:val="24"/>
        </w:rPr>
        <w:t>13</w:t>
      </w:r>
      <w:r w:rsidR="004377A9" w:rsidRPr="0079380E">
        <w:rPr>
          <w:bCs/>
          <w:sz w:val="24"/>
          <w:szCs w:val="24"/>
        </w:rPr>
        <w:t>.</w:t>
      </w:r>
      <w:r w:rsidR="004377A9" w:rsidRPr="00B15DEF">
        <w:rPr>
          <w:sz w:val="24"/>
          <w:szCs w:val="24"/>
        </w:rPr>
        <w:t xml:space="preserve"> W przypadku zgłoszenia przez Zamawiającego zastrzeżeń do projektu umowy </w:t>
      </w:r>
      <w:r>
        <w:rPr>
          <w:sz w:val="24"/>
          <w:szCs w:val="24"/>
        </w:rPr>
        <w:br/>
      </w:r>
      <w:r w:rsidR="004377A9" w:rsidRPr="00B15DEF">
        <w:rPr>
          <w:sz w:val="24"/>
          <w:szCs w:val="24"/>
        </w:rPr>
        <w:t xml:space="preserve">o podwykonawstwo lub sprzeciwu do umowy o podwykonawstwo, Wykonawca, podwykonawca lub dalszy podwykonawca zamówienia na roboty budowlane jest zobowiązany przedstawić ponownie, w powyższym trybie, odpowiednio projekt umowy </w:t>
      </w:r>
      <w:del w:id="2" w:author="Oliwer Nowicki" w:date="2022-02-03T12:51:00Z">
        <w:r w:rsidDel="00560C83">
          <w:rPr>
            <w:sz w:val="24"/>
            <w:szCs w:val="24"/>
          </w:rPr>
          <w:br/>
        </w:r>
      </w:del>
      <w:r w:rsidR="004377A9" w:rsidRPr="00B15DEF">
        <w:rPr>
          <w:sz w:val="24"/>
          <w:szCs w:val="24"/>
        </w:rPr>
        <w:t xml:space="preserve">o podwykonawstwo lub umowę o podwykonawstwo, uwzględniające zastrzeżenia i uwagi zgłoszone przez Zamawiającego. Postanowienia ust.1-8 stosuje się odpowiednio. </w:t>
      </w:r>
    </w:p>
    <w:p w14:paraId="2DDE994C" w14:textId="4B93F066" w:rsidR="004377A9" w:rsidRPr="00B15DEF" w:rsidRDefault="00B15DEF" w:rsidP="00922EA2">
      <w:pPr>
        <w:spacing w:line="276" w:lineRule="auto"/>
        <w:ind w:left="284" w:hanging="284"/>
        <w:jc w:val="both"/>
        <w:rPr>
          <w:sz w:val="24"/>
          <w:szCs w:val="24"/>
        </w:rPr>
      </w:pPr>
      <w:r w:rsidRPr="0079380E">
        <w:rPr>
          <w:bCs/>
          <w:sz w:val="24"/>
          <w:szCs w:val="24"/>
        </w:rPr>
        <w:t>14</w:t>
      </w:r>
      <w:r w:rsidR="004377A9" w:rsidRPr="0079380E">
        <w:rPr>
          <w:bCs/>
          <w:sz w:val="24"/>
          <w:szCs w:val="24"/>
        </w:rPr>
        <w:t>.</w:t>
      </w:r>
      <w:r w:rsidR="004377A9" w:rsidRPr="00B15DEF">
        <w:rPr>
          <w:sz w:val="24"/>
          <w:szCs w:val="24"/>
        </w:rPr>
        <w:t xml:space="preserve"> Wykonawca, podwykonawca lub dalszy podwykonawca zamówienia na roboty budowlane przedkłada Zamawiającemu poświadczoną za zgodność z oryginałem kopię zawartej umowy o podwykonawstwo, której przedmiotem są dostawy lub usługi,</w:t>
      </w:r>
      <w:r w:rsidR="00CF41B5">
        <w:rPr>
          <w:sz w:val="24"/>
          <w:szCs w:val="24"/>
        </w:rPr>
        <w:t xml:space="preserve"> </w:t>
      </w:r>
      <w:r w:rsidR="004377A9" w:rsidRPr="00B15DEF">
        <w:rPr>
          <w:sz w:val="24"/>
          <w:szCs w:val="24"/>
        </w:rPr>
        <w:t xml:space="preserve">w terminie 7 dni od dnia jej zawarcia, z wyłączeniem umów o podwykonawstwo o wartości mniejszej niż 0,5 % wartości umowy w sprawie zamówienia publicznego oraz umów o podwykonawstwo, których przedmiot został wskazany przez Zamawiającego w dokumentach zamówienia, jako niepodlegający niniejszemu obowiązkowi. Wyłączenie, o którym mowa w zdaniu pierwszym, nie dotyczy umów o podwykonawstwo o wartości większej niż 50 000 złotych. </w:t>
      </w:r>
    </w:p>
    <w:p w14:paraId="4FABC064" w14:textId="3601E5B2" w:rsidR="004377A9" w:rsidRPr="00B15DEF" w:rsidRDefault="00B15DEF" w:rsidP="00922EA2">
      <w:pPr>
        <w:spacing w:line="276" w:lineRule="auto"/>
        <w:ind w:left="284" w:hanging="284"/>
        <w:jc w:val="both"/>
        <w:rPr>
          <w:sz w:val="24"/>
          <w:szCs w:val="24"/>
        </w:rPr>
      </w:pPr>
      <w:r w:rsidRPr="0079380E">
        <w:rPr>
          <w:bCs/>
          <w:sz w:val="24"/>
          <w:szCs w:val="24"/>
        </w:rPr>
        <w:t>15</w:t>
      </w:r>
      <w:r w:rsidR="004377A9" w:rsidRPr="0079380E">
        <w:rPr>
          <w:bCs/>
          <w:sz w:val="24"/>
          <w:szCs w:val="24"/>
        </w:rPr>
        <w:t>.</w:t>
      </w:r>
      <w:r w:rsidR="004377A9" w:rsidRPr="00B15DEF">
        <w:rPr>
          <w:sz w:val="24"/>
          <w:szCs w:val="24"/>
        </w:rPr>
        <w:t xml:space="preserve"> W przypadku, o którym mowa w ust. </w:t>
      </w:r>
      <w:r w:rsidRPr="00B15DEF">
        <w:rPr>
          <w:sz w:val="24"/>
          <w:szCs w:val="24"/>
        </w:rPr>
        <w:t>14</w:t>
      </w:r>
      <w:r w:rsidR="004377A9" w:rsidRPr="00B15DEF">
        <w:rPr>
          <w:sz w:val="24"/>
          <w:szCs w:val="24"/>
        </w:rPr>
        <w:t xml:space="preserve">, jeżeli termin zapłaty wynagrodzenia jest dłuższy niż określony w ust.3 pkt 2 Zamawiający informuje o tym Wykonawcę i wzywa go do doprowadzenia do zmiany tej umowy pod rygorem wystąpienia o zapłatę kary umownej. </w:t>
      </w:r>
    </w:p>
    <w:p w14:paraId="0B00969F" w14:textId="77777777" w:rsidR="004377A9" w:rsidRPr="00B15DEF" w:rsidRDefault="00B15DEF" w:rsidP="00922EA2">
      <w:pPr>
        <w:spacing w:line="276" w:lineRule="auto"/>
        <w:ind w:left="284" w:hanging="284"/>
        <w:jc w:val="both"/>
        <w:rPr>
          <w:sz w:val="24"/>
          <w:szCs w:val="24"/>
        </w:rPr>
      </w:pPr>
      <w:r w:rsidRPr="0079380E">
        <w:rPr>
          <w:bCs/>
          <w:sz w:val="24"/>
          <w:szCs w:val="24"/>
        </w:rPr>
        <w:t>16</w:t>
      </w:r>
      <w:r w:rsidR="004377A9" w:rsidRPr="0079380E">
        <w:rPr>
          <w:bCs/>
          <w:sz w:val="24"/>
          <w:szCs w:val="24"/>
        </w:rPr>
        <w:t>.</w:t>
      </w:r>
      <w:r w:rsidR="004377A9" w:rsidRPr="00B15DEF">
        <w:rPr>
          <w:sz w:val="24"/>
          <w:szCs w:val="24"/>
        </w:rPr>
        <w:t xml:space="preserve"> Przepisy ust.2-12 stosuje się odpowiednio do zmian tej umowy o podwykonawstwo. </w:t>
      </w:r>
    </w:p>
    <w:p w14:paraId="309F0085" w14:textId="77777777" w:rsidR="004377A9" w:rsidRPr="00B15DEF" w:rsidRDefault="00B15DEF" w:rsidP="00922EA2">
      <w:pPr>
        <w:spacing w:line="276" w:lineRule="auto"/>
        <w:ind w:left="284" w:hanging="284"/>
        <w:jc w:val="both"/>
        <w:rPr>
          <w:sz w:val="24"/>
          <w:szCs w:val="24"/>
        </w:rPr>
      </w:pPr>
      <w:r w:rsidRPr="0079380E">
        <w:rPr>
          <w:bCs/>
          <w:sz w:val="24"/>
          <w:szCs w:val="24"/>
        </w:rPr>
        <w:t>17</w:t>
      </w:r>
      <w:r w:rsidR="004377A9" w:rsidRPr="0079380E">
        <w:rPr>
          <w:bCs/>
          <w:sz w:val="24"/>
          <w:szCs w:val="24"/>
        </w:rPr>
        <w:t>.</w:t>
      </w:r>
      <w:r w:rsidR="004377A9" w:rsidRPr="00B15DEF">
        <w:rPr>
          <w:sz w:val="24"/>
          <w:szCs w:val="24"/>
        </w:rPr>
        <w:t xml:space="preserve"> Przepisy ust.2-13 stosuje się odpowiednio do zawierania umów o podwykonawstwo </w:t>
      </w:r>
      <w:r w:rsidR="005E0BD1">
        <w:rPr>
          <w:sz w:val="24"/>
          <w:szCs w:val="24"/>
        </w:rPr>
        <w:br/>
      </w:r>
      <w:r w:rsidR="004377A9" w:rsidRPr="00B15DEF">
        <w:rPr>
          <w:sz w:val="24"/>
          <w:szCs w:val="24"/>
        </w:rPr>
        <w:t xml:space="preserve">z dalszymi podwykonawcami. </w:t>
      </w:r>
    </w:p>
    <w:p w14:paraId="5EE3AEFA" w14:textId="2ADE0722" w:rsidR="004377A9" w:rsidRPr="00B15DEF" w:rsidRDefault="00B15DEF" w:rsidP="00922EA2">
      <w:pPr>
        <w:spacing w:line="276" w:lineRule="auto"/>
        <w:ind w:left="284" w:hanging="284"/>
        <w:jc w:val="both"/>
        <w:rPr>
          <w:sz w:val="24"/>
          <w:szCs w:val="24"/>
        </w:rPr>
      </w:pPr>
      <w:r w:rsidRPr="0079380E">
        <w:rPr>
          <w:bCs/>
          <w:sz w:val="24"/>
          <w:szCs w:val="24"/>
        </w:rPr>
        <w:t>18</w:t>
      </w:r>
      <w:r w:rsidR="004377A9" w:rsidRPr="0079380E">
        <w:rPr>
          <w:bCs/>
          <w:sz w:val="24"/>
          <w:szCs w:val="24"/>
        </w:rPr>
        <w:t>.</w:t>
      </w:r>
      <w:r w:rsidR="004377A9" w:rsidRPr="00B15DEF">
        <w:rPr>
          <w:sz w:val="24"/>
          <w:szCs w:val="24"/>
        </w:rPr>
        <w:t xml:space="preserve"> Niewypełnienie przez Wykonawcę obowiązków określonych w ust. </w:t>
      </w:r>
      <w:r>
        <w:rPr>
          <w:sz w:val="24"/>
          <w:szCs w:val="24"/>
        </w:rPr>
        <w:t>5, 10</w:t>
      </w:r>
      <w:r w:rsidR="004377A9" w:rsidRPr="00B15DEF">
        <w:rPr>
          <w:sz w:val="24"/>
          <w:szCs w:val="24"/>
        </w:rPr>
        <w:t>, 1</w:t>
      </w:r>
      <w:r>
        <w:rPr>
          <w:sz w:val="24"/>
          <w:szCs w:val="24"/>
        </w:rPr>
        <w:t>3</w:t>
      </w:r>
      <w:r w:rsidR="004377A9" w:rsidRPr="00B15DEF">
        <w:rPr>
          <w:sz w:val="24"/>
          <w:szCs w:val="24"/>
        </w:rPr>
        <w:t xml:space="preserve"> i 1</w:t>
      </w:r>
      <w:r>
        <w:rPr>
          <w:sz w:val="24"/>
          <w:szCs w:val="24"/>
        </w:rPr>
        <w:t>4</w:t>
      </w:r>
      <w:r w:rsidR="004377A9" w:rsidRPr="00B15DEF">
        <w:rPr>
          <w:sz w:val="24"/>
          <w:szCs w:val="24"/>
        </w:rPr>
        <w:t xml:space="preserve"> niniejszego paragrafu stanowi podstawę do natychmiastowego usunięcia z placu budowy podwykonawcy lub żądania od Wykonawcy usunięcia przedmiotowego podwykonawcy </w:t>
      </w:r>
      <w:r>
        <w:rPr>
          <w:sz w:val="24"/>
          <w:szCs w:val="24"/>
        </w:rPr>
        <w:br/>
      </w:r>
      <w:r w:rsidR="004377A9" w:rsidRPr="00B15DEF">
        <w:rPr>
          <w:sz w:val="24"/>
          <w:szCs w:val="24"/>
        </w:rPr>
        <w:t xml:space="preserve">z placu budowy. Niniejsze postanowienia nie wykluczają innych uprawnień </w:t>
      </w:r>
      <w:r w:rsidR="0079380E">
        <w:rPr>
          <w:sz w:val="24"/>
          <w:szCs w:val="24"/>
        </w:rPr>
        <w:t>Z</w:t>
      </w:r>
      <w:r w:rsidR="004377A9" w:rsidRPr="00B15DEF">
        <w:rPr>
          <w:sz w:val="24"/>
          <w:szCs w:val="24"/>
        </w:rPr>
        <w:t xml:space="preserve">amawiającego określonych w niniejszej umowie. </w:t>
      </w:r>
    </w:p>
    <w:p w14:paraId="5FBCA3A8" w14:textId="77777777" w:rsidR="004377A9" w:rsidRPr="00B15DEF" w:rsidRDefault="00B15DEF" w:rsidP="00922EA2">
      <w:pPr>
        <w:spacing w:line="276" w:lineRule="auto"/>
        <w:ind w:left="284" w:hanging="284"/>
        <w:jc w:val="both"/>
        <w:rPr>
          <w:sz w:val="24"/>
          <w:szCs w:val="24"/>
        </w:rPr>
      </w:pPr>
      <w:r w:rsidRPr="0079380E">
        <w:rPr>
          <w:bCs/>
          <w:sz w:val="24"/>
          <w:szCs w:val="24"/>
        </w:rPr>
        <w:t>19</w:t>
      </w:r>
      <w:r w:rsidR="004377A9" w:rsidRPr="0079380E">
        <w:rPr>
          <w:bCs/>
          <w:sz w:val="24"/>
          <w:szCs w:val="24"/>
        </w:rPr>
        <w:t>.</w:t>
      </w:r>
      <w:r w:rsidR="004377A9" w:rsidRPr="00B15DEF">
        <w:rPr>
          <w:sz w:val="24"/>
          <w:szCs w:val="24"/>
        </w:rPr>
        <w:t xml:space="preserve"> Nieprzedłożenie przez Wykonawcę, podwykonawcę lub dalszego podwykonawcę, </w:t>
      </w:r>
      <w:r w:rsidR="004377A9" w:rsidRPr="00B15DEF">
        <w:rPr>
          <w:sz w:val="24"/>
          <w:szCs w:val="24"/>
        </w:rPr>
        <w:lastRenderedPageBreak/>
        <w:t xml:space="preserve">poświadczonych za zgodność z oryginałem kopii zawartych umów o podwykonawstwo, których przedmiotem są roboty budowlane, dostawy lub usługi w terminie 7 dni od ich zawarcia, stanowić może podstawę do niezaakceptowania tych umów przez Zamawiającego. </w:t>
      </w:r>
    </w:p>
    <w:p w14:paraId="62DF4104" w14:textId="77777777" w:rsidR="00B15DEF" w:rsidRPr="00B15DEF" w:rsidRDefault="00B15DEF" w:rsidP="00922EA2">
      <w:pPr>
        <w:spacing w:line="276" w:lineRule="auto"/>
        <w:ind w:left="284" w:hanging="284"/>
        <w:jc w:val="both"/>
        <w:rPr>
          <w:sz w:val="24"/>
          <w:szCs w:val="24"/>
        </w:rPr>
      </w:pPr>
      <w:r w:rsidRPr="0079380E">
        <w:rPr>
          <w:bCs/>
          <w:sz w:val="24"/>
          <w:szCs w:val="24"/>
        </w:rPr>
        <w:t>20</w:t>
      </w:r>
      <w:r w:rsidR="004377A9" w:rsidRPr="0079380E">
        <w:rPr>
          <w:bCs/>
          <w:sz w:val="24"/>
          <w:szCs w:val="24"/>
        </w:rPr>
        <w:t>.</w:t>
      </w:r>
      <w:r w:rsidR="004377A9" w:rsidRPr="00B15DEF">
        <w:rPr>
          <w:sz w:val="24"/>
          <w:szCs w:val="24"/>
        </w:rPr>
        <w:t xml:space="preserve"> Powierzenie przez Wykonawcę wykonania części zamówienia podwykonawcy lub dalszemu podwykonawcy pozostaje bez wpływu na zobowiązania Wykonawcy wobec Zamawiającego, co do wykonania tej części robót. </w:t>
      </w:r>
    </w:p>
    <w:p w14:paraId="29CE2041" w14:textId="77777777" w:rsidR="00B15DEF" w:rsidRPr="00B15DEF" w:rsidRDefault="00B15DEF" w:rsidP="00922EA2">
      <w:pPr>
        <w:spacing w:line="276" w:lineRule="auto"/>
        <w:ind w:left="284" w:hanging="284"/>
        <w:jc w:val="both"/>
        <w:rPr>
          <w:sz w:val="24"/>
          <w:szCs w:val="24"/>
        </w:rPr>
      </w:pPr>
      <w:r w:rsidRPr="0079380E">
        <w:rPr>
          <w:bCs/>
          <w:sz w:val="24"/>
          <w:szCs w:val="24"/>
        </w:rPr>
        <w:t>21</w:t>
      </w:r>
      <w:r w:rsidR="004377A9" w:rsidRPr="0079380E">
        <w:rPr>
          <w:bCs/>
          <w:sz w:val="24"/>
          <w:szCs w:val="24"/>
        </w:rPr>
        <w:t>.</w:t>
      </w:r>
      <w:r w:rsidR="004377A9" w:rsidRPr="00B15DEF">
        <w:rPr>
          <w:sz w:val="24"/>
          <w:szCs w:val="24"/>
        </w:rPr>
        <w:t xml:space="preserve"> Wykonawca jest odpowiedzialny za działania lub zaniechania podwykonawcy, jego przedstawicieli lub pracowników w takim samym stopniu, jak za własne działania lub zaniechania. </w:t>
      </w:r>
    </w:p>
    <w:p w14:paraId="63B8235F" w14:textId="77777777" w:rsidR="00B15DEF" w:rsidRPr="00531C98" w:rsidRDefault="00B15DEF" w:rsidP="00922EA2">
      <w:pPr>
        <w:spacing w:line="276" w:lineRule="auto"/>
        <w:ind w:left="284" w:hanging="284"/>
        <w:jc w:val="both"/>
        <w:rPr>
          <w:sz w:val="24"/>
          <w:szCs w:val="24"/>
        </w:rPr>
      </w:pPr>
      <w:r w:rsidRPr="0079380E">
        <w:rPr>
          <w:bCs/>
          <w:sz w:val="24"/>
          <w:szCs w:val="24"/>
        </w:rPr>
        <w:t>22</w:t>
      </w:r>
      <w:r w:rsidR="004377A9" w:rsidRPr="0079380E">
        <w:rPr>
          <w:bCs/>
          <w:sz w:val="24"/>
          <w:szCs w:val="24"/>
        </w:rPr>
        <w:t>.</w:t>
      </w:r>
      <w:r w:rsidR="004377A9" w:rsidRPr="00B15DEF">
        <w:rPr>
          <w:sz w:val="24"/>
          <w:szCs w:val="24"/>
        </w:rPr>
        <w:t xml:space="preserve"> Jeżeli zmiana albo rezygnacja z podwykonawcy dotyczy podmiotu, na którego zasoby Wykonawca powoływał się, w celu wykazania spełniania warunków udziału </w:t>
      </w:r>
      <w:r w:rsidR="00225201">
        <w:rPr>
          <w:sz w:val="24"/>
          <w:szCs w:val="24"/>
        </w:rPr>
        <w:br/>
      </w:r>
      <w:r w:rsidR="004377A9" w:rsidRPr="00B15DEF">
        <w:rPr>
          <w:sz w:val="24"/>
          <w:szCs w:val="24"/>
        </w:rP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A31D179" w14:textId="77777777" w:rsidR="005C08F1" w:rsidRDefault="005C08F1" w:rsidP="005C08F1">
      <w:pPr>
        <w:pStyle w:val="Podtytu"/>
        <w:jc w:val="center"/>
        <w:rPr>
          <w:sz w:val="24"/>
          <w:szCs w:val="24"/>
        </w:rPr>
      </w:pPr>
      <w:r>
        <w:rPr>
          <w:sz w:val="24"/>
          <w:szCs w:val="24"/>
        </w:rPr>
        <w:t>§</w:t>
      </w:r>
      <w:r w:rsidR="00531C98">
        <w:rPr>
          <w:sz w:val="24"/>
          <w:szCs w:val="24"/>
        </w:rPr>
        <w:t>7</w:t>
      </w:r>
    </w:p>
    <w:p w14:paraId="543DE041" w14:textId="77777777" w:rsidR="005C08F1" w:rsidRPr="006500AA" w:rsidRDefault="005C08F1" w:rsidP="005C08F1">
      <w:pPr>
        <w:pStyle w:val="Podtytu"/>
        <w:jc w:val="center"/>
        <w:rPr>
          <w:sz w:val="24"/>
          <w:szCs w:val="24"/>
        </w:rPr>
      </w:pPr>
      <w:r>
        <w:rPr>
          <w:sz w:val="24"/>
          <w:szCs w:val="24"/>
        </w:rPr>
        <w:t>Koordynatorzy projektu</w:t>
      </w:r>
    </w:p>
    <w:p w14:paraId="4027C983" w14:textId="1B67EE0E" w:rsidR="003226FF" w:rsidRPr="00531C98" w:rsidRDefault="005C08F1" w:rsidP="00CA0B6A">
      <w:pPr>
        <w:tabs>
          <w:tab w:val="left" w:pos="284"/>
        </w:tabs>
        <w:spacing w:line="276" w:lineRule="auto"/>
        <w:ind w:left="284" w:hanging="284"/>
        <w:jc w:val="both"/>
        <w:rPr>
          <w:rFonts w:eastAsia="Cambria"/>
          <w:sz w:val="24"/>
          <w:szCs w:val="24"/>
        </w:rPr>
      </w:pPr>
      <w:r w:rsidRPr="007D02F5">
        <w:rPr>
          <w:rFonts w:eastAsia="Cambria"/>
          <w:bCs/>
          <w:sz w:val="24"/>
          <w:szCs w:val="24"/>
        </w:rPr>
        <w:t>1.</w:t>
      </w:r>
      <w:r w:rsidRPr="00D22820">
        <w:rPr>
          <w:rFonts w:eastAsia="Cambria"/>
          <w:sz w:val="24"/>
          <w:szCs w:val="24"/>
        </w:rPr>
        <w:t xml:space="preserve"> Wykonawca ustanawia </w:t>
      </w:r>
      <w:r w:rsidRPr="00D22820">
        <w:rPr>
          <w:rFonts w:eastAsia="Cambria"/>
          <w:b/>
          <w:sz w:val="24"/>
          <w:szCs w:val="24"/>
        </w:rPr>
        <w:t>Koordynatora Głównego Projektu</w:t>
      </w:r>
      <w:r w:rsidRPr="00D22820">
        <w:rPr>
          <w:rFonts w:eastAsia="Cambria"/>
          <w:sz w:val="24"/>
          <w:szCs w:val="24"/>
        </w:rPr>
        <w:t xml:space="preserve">: </w:t>
      </w:r>
      <w:r w:rsidR="00CA0B6A">
        <w:rPr>
          <w:rFonts w:eastAsia="Cambria"/>
          <w:sz w:val="24"/>
          <w:szCs w:val="24"/>
        </w:rPr>
        <w:t xml:space="preserve"> </w:t>
      </w:r>
      <w:r w:rsidR="00B15DEF">
        <w:rPr>
          <w:rFonts w:eastAsia="Cambria"/>
          <w:sz w:val="24"/>
          <w:szCs w:val="24"/>
        </w:rPr>
        <w:t>...........</w:t>
      </w:r>
      <w:r w:rsidR="005A1324">
        <w:rPr>
          <w:rFonts w:eastAsia="Cambria"/>
          <w:sz w:val="24"/>
          <w:szCs w:val="24"/>
        </w:rPr>
        <w:t>..............</w:t>
      </w:r>
      <w:r w:rsidR="00B15DEF">
        <w:rPr>
          <w:rFonts w:eastAsia="Cambria"/>
          <w:sz w:val="24"/>
          <w:szCs w:val="24"/>
        </w:rPr>
        <w:t>...................</w:t>
      </w:r>
      <w:r w:rsidR="00CA0B6A">
        <w:rPr>
          <w:rFonts w:eastAsia="Cambria"/>
          <w:sz w:val="24"/>
          <w:szCs w:val="24"/>
        </w:rPr>
        <w:t>tel……………………..</w:t>
      </w:r>
    </w:p>
    <w:p w14:paraId="65C2F28F" w14:textId="3E2FE594" w:rsidR="00763899" w:rsidRPr="00763899" w:rsidRDefault="00763899" w:rsidP="002A3D64">
      <w:pPr>
        <w:tabs>
          <w:tab w:val="left" w:pos="284"/>
        </w:tabs>
        <w:spacing w:line="276" w:lineRule="auto"/>
        <w:ind w:left="284"/>
        <w:jc w:val="both"/>
        <w:rPr>
          <w:rFonts w:eastAsia="Cambria"/>
          <w:sz w:val="24"/>
          <w:szCs w:val="24"/>
        </w:rPr>
      </w:pPr>
      <w:r>
        <w:rPr>
          <w:rFonts w:eastAsia="Cambria"/>
          <w:sz w:val="24"/>
          <w:szCs w:val="24"/>
        </w:rPr>
        <w:t>Osob</w:t>
      </w:r>
      <w:r w:rsidR="000216F8">
        <w:rPr>
          <w:rFonts w:eastAsia="Cambria"/>
          <w:sz w:val="24"/>
          <w:szCs w:val="24"/>
        </w:rPr>
        <w:t>a</w:t>
      </w:r>
      <w:r>
        <w:rPr>
          <w:rFonts w:eastAsia="Cambria"/>
          <w:sz w:val="24"/>
          <w:szCs w:val="24"/>
        </w:rPr>
        <w:t xml:space="preserve"> </w:t>
      </w:r>
      <w:r w:rsidR="000216F8">
        <w:rPr>
          <w:rFonts w:eastAsia="Cambria"/>
          <w:sz w:val="24"/>
          <w:szCs w:val="24"/>
        </w:rPr>
        <w:t>w</w:t>
      </w:r>
      <w:r>
        <w:rPr>
          <w:rFonts w:eastAsia="Cambria"/>
          <w:sz w:val="24"/>
          <w:szCs w:val="24"/>
        </w:rPr>
        <w:t>w</w:t>
      </w:r>
      <w:r w:rsidR="000216F8">
        <w:rPr>
          <w:rFonts w:eastAsia="Cambria"/>
          <w:sz w:val="24"/>
          <w:szCs w:val="24"/>
        </w:rPr>
        <w:t>.</w:t>
      </w:r>
      <w:r>
        <w:rPr>
          <w:rFonts w:eastAsia="Cambria"/>
          <w:sz w:val="24"/>
          <w:szCs w:val="24"/>
        </w:rPr>
        <w:t xml:space="preserve"> </w:t>
      </w:r>
      <w:r w:rsidRPr="00531C98">
        <w:rPr>
          <w:rFonts w:eastAsia="Cambria"/>
          <w:sz w:val="24"/>
          <w:szCs w:val="24"/>
        </w:rPr>
        <w:t>będ</w:t>
      </w:r>
      <w:r w:rsidR="000216F8">
        <w:rPr>
          <w:rFonts w:eastAsia="Cambria"/>
          <w:sz w:val="24"/>
          <w:szCs w:val="24"/>
        </w:rPr>
        <w:t>zie</w:t>
      </w:r>
      <w:r w:rsidRPr="00531C98">
        <w:rPr>
          <w:rFonts w:eastAsia="Cambria"/>
          <w:sz w:val="24"/>
          <w:szCs w:val="24"/>
        </w:rPr>
        <w:t xml:space="preserve"> podpisywał</w:t>
      </w:r>
      <w:r w:rsidR="000216F8">
        <w:rPr>
          <w:rFonts w:eastAsia="Cambria"/>
          <w:sz w:val="24"/>
          <w:szCs w:val="24"/>
        </w:rPr>
        <w:t>a</w:t>
      </w:r>
      <w:r w:rsidRPr="00531C98">
        <w:rPr>
          <w:rFonts w:eastAsia="Cambria"/>
          <w:i/>
          <w:sz w:val="24"/>
          <w:szCs w:val="24"/>
        </w:rPr>
        <w:t xml:space="preserve"> </w:t>
      </w:r>
      <w:r w:rsidRPr="00531C98">
        <w:rPr>
          <w:rFonts w:eastAsia="Cambria"/>
          <w:sz w:val="24"/>
          <w:szCs w:val="24"/>
        </w:rPr>
        <w:t>obok Wykonawcy protokoły odbiorowe</w:t>
      </w:r>
      <w:r w:rsidR="00473D06">
        <w:rPr>
          <w:rFonts w:eastAsia="Cambria"/>
          <w:sz w:val="24"/>
          <w:szCs w:val="24"/>
        </w:rPr>
        <w:t>,</w:t>
      </w:r>
      <w:r w:rsidRPr="00531C98">
        <w:rPr>
          <w:rFonts w:eastAsia="Cambria"/>
          <w:sz w:val="24"/>
          <w:szCs w:val="24"/>
        </w:rPr>
        <w:t xml:space="preserve"> o których mowa </w:t>
      </w:r>
      <w:r w:rsidR="000216F8">
        <w:rPr>
          <w:rFonts w:eastAsia="Cambria"/>
          <w:sz w:val="24"/>
          <w:szCs w:val="24"/>
        </w:rPr>
        <w:br/>
      </w:r>
      <w:r w:rsidRPr="00531C98">
        <w:rPr>
          <w:rFonts w:eastAsia="Cambria"/>
          <w:sz w:val="24"/>
          <w:szCs w:val="24"/>
        </w:rPr>
        <w:t>w §8 umowy</w:t>
      </w:r>
      <w:r>
        <w:rPr>
          <w:rFonts w:eastAsia="Cambria"/>
          <w:sz w:val="24"/>
          <w:szCs w:val="24"/>
        </w:rPr>
        <w:t>.</w:t>
      </w:r>
    </w:p>
    <w:p w14:paraId="02E038E9" w14:textId="77777777" w:rsidR="005C08F1" w:rsidRPr="00531C98" w:rsidRDefault="005C08F1" w:rsidP="00225201">
      <w:pPr>
        <w:tabs>
          <w:tab w:val="left" w:pos="284"/>
        </w:tabs>
        <w:spacing w:line="276" w:lineRule="auto"/>
        <w:ind w:left="284" w:hanging="284"/>
        <w:jc w:val="both"/>
        <w:rPr>
          <w:rFonts w:eastAsia="Cambria"/>
          <w:b/>
          <w:sz w:val="24"/>
          <w:szCs w:val="24"/>
        </w:rPr>
      </w:pPr>
      <w:bookmarkStart w:id="3" w:name="page13"/>
      <w:bookmarkEnd w:id="3"/>
      <w:r w:rsidRPr="007D02F5">
        <w:rPr>
          <w:rFonts w:eastAsia="Cambria"/>
          <w:bCs/>
          <w:sz w:val="24"/>
          <w:szCs w:val="24"/>
        </w:rPr>
        <w:t>2.</w:t>
      </w:r>
      <w:r w:rsidRPr="00531C98">
        <w:rPr>
          <w:rFonts w:eastAsia="Cambria"/>
          <w:b/>
          <w:sz w:val="24"/>
          <w:szCs w:val="24"/>
        </w:rPr>
        <w:t xml:space="preserve"> </w:t>
      </w:r>
      <w:r w:rsidRPr="00531C98">
        <w:rPr>
          <w:rFonts w:eastAsia="Cambria"/>
          <w:sz w:val="24"/>
          <w:szCs w:val="24"/>
        </w:rPr>
        <w:t>Zamawiający ustanawia swojego przedstawiciela w osobie</w:t>
      </w:r>
      <w:r w:rsidRPr="00531C98">
        <w:rPr>
          <w:rFonts w:eastAsia="Cambria"/>
          <w:b/>
          <w:sz w:val="24"/>
          <w:szCs w:val="24"/>
        </w:rPr>
        <w:t xml:space="preserve"> </w:t>
      </w:r>
      <w:r w:rsidRPr="00531C98">
        <w:rPr>
          <w:rFonts w:eastAsia="Cambria"/>
          <w:b/>
          <w:sz w:val="24"/>
          <w:szCs w:val="24"/>
          <w:u w:val="single"/>
        </w:rPr>
        <w:t>Koordynatora Projektu</w:t>
      </w:r>
      <w:r w:rsidRPr="00531C98">
        <w:rPr>
          <w:rFonts w:eastAsia="Cambria"/>
          <w:sz w:val="24"/>
          <w:szCs w:val="24"/>
        </w:rPr>
        <w:t>, który reprezentuje jego interesy w toku realizacji zamówienia oraz</w:t>
      </w:r>
      <w:r w:rsidRPr="00531C98">
        <w:rPr>
          <w:rFonts w:eastAsia="Cambria"/>
          <w:b/>
          <w:sz w:val="24"/>
          <w:szCs w:val="24"/>
        </w:rPr>
        <w:t xml:space="preserve"> </w:t>
      </w:r>
      <w:r w:rsidRPr="00531C98">
        <w:rPr>
          <w:rFonts w:eastAsia="Cambria"/>
          <w:sz w:val="24"/>
          <w:szCs w:val="24"/>
        </w:rPr>
        <w:t>uprawniony jest do bieżących ustaleń z Wykonawcą w zakresie sposobu realizacji umowy oraz monitorowania przebiegu realizacji prac.</w:t>
      </w:r>
    </w:p>
    <w:p w14:paraId="6EF3F7C4" w14:textId="77777777" w:rsidR="002635A2" w:rsidRPr="00531C98" w:rsidRDefault="005C08F1" w:rsidP="00CA0B6A">
      <w:pPr>
        <w:tabs>
          <w:tab w:val="left" w:pos="284"/>
        </w:tabs>
        <w:spacing w:line="360" w:lineRule="auto"/>
        <w:ind w:left="568" w:hanging="284"/>
        <w:jc w:val="both"/>
        <w:rPr>
          <w:rFonts w:eastAsia="Cambria"/>
          <w:b/>
          <w:sz w:val="24"/>
          <w:szCs w:val="24"/>
        </w:rPr>
      </w:pPr>
      <w:r w:rsidRPr="00531C98">
        <w:rPr>
          <w:rFonts w:eastAsia="Cambria"/>
          <w:sz w:val="24"/>
          <w:szCs w:val="24"/>
        </w:rPr>
        <w:t>Koordynator Projektu ze strony Zamawiającego:</w:t>
      </w:r>
    </w:p>
    <w:p w14:paraId="20751218" w14:textId="3E792E36" w:rsidR="005C08F1" w:rsidRPr="00531C98" w:rsidRDefault="00BE6F80" w:rsidP="00CA0B6A">
      <w:pPr>
        <w:tabs>
          <w:tab w:val="left" w:pos="284"/>
        </w:tabs>
        <w:spacing w:line="360" w:lineRule="auto"/>
        <w:ind w:left="568" w:hanging="284"/>
        <w:jc w:val="both"/>
        <w:rPr>
          <w:rFonts w:eastAsia="Cambria"/>
          <w:sz w:val="24"/>
          <w:szCs w:val="24"/>
        </w:rPr>
      </w:pPr>
      <w:r w:rsidRPr="00531C98">
        <w:rPr>
          <w:rFonts w:eastAsia="Cambria"/>
          <w:b/>
          <w:sz w:val="24"/>
          <w:szCs w:val="24"/>
        </w:rPr>
        <w:t>Mariola Pietrzak</w:t>
      </w:r>
      <w:r w:rsidR="005C08F1" w:rsidRPr="00531C98">
        <w:rPr>
          <w:rFonts w:eastAsia="Cambria"/>
          <w:sz w:val="24"/>
          <w:szCs w:val="24"/>
        </w:rPr>
        <w:t xml:space="preserve">  tel</w:t>
      </w:r>
      <w:r w:rsidR="0023604A" w:rsidRPr="00531C98">
        <w:rPr>
          <w:rFonts w:eastAsia="Cambria"/>
          <w:sz w:val="24"/>
          <w:szCs w:val="24"/>
        </w:rPr>
        <w:t>.</w:t>
      </w:r>
      <w:r w:rsidR="005C08F1" w:rsidRPr="00531C98">
        <w:rPr>
          <w:rFonts w:eastAsia="Cambria"/>
          <w:sz w:val="24"/>
          <w:szCs w:val="24"/>
        </w:rPr>
        <w:t xml:space="preserve"> </w:t>
      </w:r>
      <w:r w:rsidRPr="00531C98">
        <w:rPr>
          <w:rFonts w:eastAsia="Cambria"/>
          <w:sz w:val="24"/>
          <w:szCs w:val="24"/>
        </w:rPr>
        <w:t>44 710 4</w:t>
      </w:r>
      <w:r w:rsidR="00CA0B6A">
        <w:rPr>
          <w:rFonts w:eastAsia="Cambria"/>
          <w:sz w:val="24"/>
          <w:szCs w:val="24"/>
        </w:rPr>
        <w:t>5</w:t>
      </w:r>
      <w:r w:rsidRPr="00531C98">
        <w:rPr>
          <w:rFonts w:eastAsia="Cambria"/>
          <w:sz w:val="24"/>
          <w:szCs w:val="24"/>
        </w:rPr>
        <w:t xml:space="preserve"> </w:t>
      </w:r>
      <w:r w:rsidR="00CA0B6A">
        <w:rPr>
          <w:rFonts w:eastAsia="Cambria"/>
          <w:sz w:val="24"/>
          <w:szCs w:val="24"/>
        </w:rPr>
        <w:t>00 wew.24</w:t>
      </w:r>
    </w:p>
    <w:p w14:paraId="4643DEE3" w14:textId="77777777" w:rsidR="005C08F1" w:rsidRPr="00D22820" w:rsidRDefault="005C08F1" w:rsidP="00225201">
      <w:pPr>
        <w:tabs>
          <w:tab w:val="left" w:pos="284"/>
        </w:tabs>
        <w:spacing w:line="276" w:lineRule="auto"/>
        <w:ind w:left="284" w:hanging="284"/>
        <w:jc w:val="both"/>
        <w:rPr>
          <w:rFonts w:eastAsia="Cambria"/>
          <w:sz w:val="24"/>
          <w:szCs w:val="24"/>
        </w:rPr>
      </w:pPr>
      <w:r w:rsidRPr="007D02F5">
        <w:rPr>
          <w:rFonts w:eastAsia="Cambria"/>
          <w:bCs/>
          <w:sz w:val="24"/>
          <w:szCs w:val="24"/>
        </w:rPr>
        <w:t>3.</w:t>
      </w:r>
      <w:r w:rsidRPr="00531C98">
        <w:rPr>
          <w:rFonts w:eastAsia="Cambria"/>
          <w:sz w:val="24"/>
          <w:szCs w:val="24"/>
        </w:rPr>
        <w:t xml:space="preserve"> 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34CA7ED6" w14:textId="5562B6E2" w:rsidR="005C08F1" w:rsidRPr="00531C98" w:rsidRDefault="005C08F1" w:rsidP="00225201">
      <w:pPr>
        <w:tabs>
          <w:tab w:val="left" w:pos="284"/>
        </w:tabs>
        <w:spacing w:line="276" w:lineRule="auto"/>
        <w:ind w:left="284" w:hanging="284"/>
        <w:jc w:val="both"/>
        <w:rPr>
          <w:rFonts w:eastAsia="Cambria"/>
          <w:sz w:val="24"/>
          <w:szCs w:val="24"/>
        </w:rPr>
      </w:pPr>
      <w:r w:rsidRPr="007D02F5">
        <w:rPr>
          <w:rFonts w:eastAsia="Cambria"/>
          <w:bCs/>
          <w:sz w:val="24"/>
          <w:szCs w:val="24"/>
        </w:rPr>
        <w:t>4.</w:t>
      </w:r>
      <w:r w:rsidRPr="00D22820">
        <w:rPr>
          <w:rFonts w:eastAsia="Cambria"/>
          <w:sz w:val="24"/>
          <w:szCs w:val="24"/>
        </w:rPr>
        <w:t xml:space="preserve"> Wykonawca powinien zapewnić Koordynatorowi Projektu swobodny dostęp do miejsc wykonywania prac, dostarczyć wszelkich informacji dotyczących warunków realizacji prac montażowych i instalacyjnych, używanych maszyn i urządzeń, zastosowanych materiałów </w:t>
      </w:r>
      <w:r w:rsidR="00630145">
        <w:rPr>
          <w:rFonts w:eastAsia="Cambria"/>
          <w:sz w:val="24"/>
          <w:szCs w:val="24"/>
        </w:rPr>
        <w:br/>
      </w:r>
      <w:r w:rsidRPr="00D22820">
        <w:rPr>
          <w:rFonts w:eastAsia="Cambria"/>
          <w:sz w:val="24"/>
          <w:szCs w:val="24"/>
        </w:rPr>
        <w:t>i jest zobowiązany do przekazywania dokumentów dotyczących realizacji umowy.</w:t>
      </w:r>
    </w:p>
    <w:p w14:paraId="57709F73" w14:textId="77777777" w:rsidR="005C08F1" w:rsidRPr="00531C98" w:rsidRDefault="005C08F1" w:rsidP="00225201">
      <w:pPr>
        <w:tabs>
          <w:tab w:val="left" w:pos="284"/>
        </w:tabs>
        <w:spacing w:line="276" w:lineRule="auto"/>
        <w:ind w:left="284" w:hanging="284"/>
        <w:jc w:val="both"/>
        <w:rPr>
          <w:rFonts w:eastAsia="Cambria"/>
          <w:sz w:val="24"/>
          <w:szCs w:val="24"/>
        </w:rPr>
      </w:pPr>
      <w:r w:rsidRPr="007D02F5">
        <w:rPr>
          <w:rFonts w:eastAsia="Cambria"/>
          <w:bCs/>
          <w:sz w:val="24"/>
          <w:szCs w:val="24"/>
        </w:rPr>
        <w:t>5.</w:t>
      </w:r>
      <w:r w:rsidRPr="00D22820">
        <w:rPr>
          <w:rFonts w:eastAsia="Cambria"/>
          <w:sz w:val="24"/>
          <w:szCs w:val="24"/>
        </w:rPr>
        <w:t xml:space="preserve"> Koordynator Projektu jest uprawniony do kontroli realizacji zobowiązań Wykonawcy wynikających z umowy i systematycznego monitorowania przebiegu realizacji prac oraz niezwłocznego informowania Zamawiającego o zaistniałych nieprawidłowościach.</w:t>
      </w:r>
    </w:p>
    <w:p w14:paraId="16A1D21A" w14:textId="77777777" w:rsidR="005C08F1" w:rsidRPr="006E4223" w:rsidRDefault="005C08F1" w:rsidP="00225201">
      <w:pPr>
        <w:tabs>
          <w:tab w:val="left" w:pos="284"/>
        </w:tabs>
        <w:spacing w:line="276" w:lineRule="auto"/>
        <w:ind w:left="284" w:hanging="284"/>
        <w:jc w:val="both"/>
        <w:rPr>
          <w:rFonts w:eastAsia="Cambria"/>
          <w:strike/>
          <w:sz w:val="24"/>
          <w:szCs w:val="24"/>
        </w:rPr>
      </w:pPr>
      <w:r w:rsidRPr="007D02F5">
        <w:rPr>
          <w:rFonts w:eastAsia="Cambria"/>
          <w:bCs/>
          <w:sz w:val="24"/>
          <w:szCs w:val="24"/>
        </w:rPr>
        <w:t>6.</w:t>
      </w:r>
      <w:r w:rsidRPr="00D22820">
        <w:rPr>
          <w:rFonts w:eastAsia="Cambria"/>
          <w:sz w:val="24"/>
          <w:szCs w:val="24"/>
        </w:rPr>
        <w:t xml:space="preserve"> </w:t>
      </w:r>
      <w:r w:rsidRPr="006E4223">
        <w:rPr>
          <w:rFonts w:eastAsia="Cambria"/>
          <w:sz w:val="24"/>
          <w:szCs w:val="24"/>
        </w:rPr>
        <w:t xml:space="preserve">W celu nadzoru nad prawidłowym </w:t>
      </w:r>
      <w:r w:rsidR="00B15DEF" w:rsidRPr="006E4223">
        <w:rPr>
          <w:rFonts w:eastAsia="Cambria"/>
          <w:sz w:val="24"/>
          <w:szCs w:val="24"/>
        </w:rPr>
        <w:t xml:space="preserve">przebiegiem realizacji inwestycji </w:t>
      </w:r>
      <w:r w:rsidRPr="006E4223">
        <w:rPr>
          <w:rFonts w:eastAsia="Cambria"/>
          <w:sz w:val="24"/>
          <w:szCs w:val="24"/>
        </w:rPr>
        <w:t xml:space="preserve">oraz weryfikacji jakości i certyfikatów Zamawiający powołuje Inspektora Nadzoru Inwestorskiego </w:t>
      </w:r>
      <w:r w:rsidR="00B15DEF" w:rsidRPr="006E4223">
        <w:rPr>
          <w:rFonts w:eastAsia="Cambria"/>
          <w:sz w:val="24"/>
          <w:szCs w:val="24"/>
        </w:rPr>
        <w:t>.........................................</w:t>
      </w:r>
      <w:r w:rsidR="005E0BD1" w:rsidRPr="006E4223">
        <w:rPr>
          <w:rFonts w:eastAsia="Cambria"/>
          <w:sz w:val="24"/>
          <w:szCs w:val="24"/>
        </w:rPr>
        <w:t xml:space="preserve"> </w:t>
      </w:r>
      <w:r w:rsidR="00BE6F80" w:rsidRPr="006E4223">
        <w:rPr>
          <w:rFonts w:eastAsia="Cambria"/>
          <w:sz w:val="24"/>
          <w:szCs w:val="24"/>
        </w:rPr>
        <w:t xml:space="preserve">posiadającego uprawniona budowlane </w:t>
      </w:r>
      <w:r w:rsidR="00B15DEF" w:rsidRPr="006E4223">
        <w:rPr>
          <w:rFonts w:eastAsia="Cambria"/>
          <w:sz w:val="24"/>
          <w:szCs w:val="24"/>
        </w:rPr>
        <w:t>...................................</w:t>
      </w:r>
      <w:r w:rsidR="00BE6F80" w:rsidRPr="006E4223">
        <w:rPr>
          <w:rFonts w:eastAsia="Cambria"/>
          <w:sz w:val="24"/>
          <w:szCs w:val="24"/>
        </w:rPr>
        <w:t xml:space="preserve"> nr  </w:t>
      </w:r>
      <w:r w:rsidR="00B15DEF" w:rsidRPr="006E4223">
        <w:rPr>
          <w:rFonts w:eastAsia="Cambria"/>
          <w:sz w:val="24"/>
          <w:szCs w:val="24"/>
        </w:rPr>
        <w:t xml:space="preserve">.............................. </w:t>
      </w:r>
      <w:r w:rsidR="00BE6F80" w:rsidRPr="006E4223">
        <w:rPr>
          <w:rFonts w:eastAsia="Cambria"/>
          <w:sz w:val="24"/>
          <w:szCs w:val="24"/>
        </w:rPr>
        <w:t>na podstawie odrębn</w:t>
      </w:r>
      <w:r w:rsidR="00B15DEF" w:rsidRPr="006E4223">
        <w:rPr>
          <w:rFonts w:eastAsia="Cambria"/>
          <w:sz w:val="24"/>
          <w:szCs w:val="24"/>
        </w:rPr>
        <w:t>ej umowy</w:t>
      </w:r>
      <w:r w:rsidR="00BE6F80" w:rsidRPr="006E4223">
        <w:rPr>
          <w:rFonts w:eastAsia="Cambria"/>
          <w:sz w:val="24"/>
          <w:szCs w:val="24"/>
        </w:rPr>
        <w:t>.</w:t>
      </w:r>
    </w:p>
    <w:p w14:paraId="5905E252" w14:textId="77777777" w:rsidR="005C08F1" w:rsidRDefault="005C08F1" w:rsidP="005C08F1">
      <w:pPr>
        <w:pStyle w:val="Podtytu"/>
        <w:jc w:val="center"/>
        <w:rPr>
          <w:sz w:val="24"/>
          <w:szCs w:val="24"/>
        </w:rPr>
      </w:pPr>
      <w:r>
        <w:rPr>
          <w:sz w:val="24"/>
          <w:szCs w:val="24"/>
        </w:rPr>
        <w:lastRenderedPageBreak/>
        <w:t>§</w:t>
      </w:r>
      <w:r w:rsidR="00531C98">
        <w:rPr>
          <w:sz w:val="24"/>
          <w:szCs w:val="24"/>
        </w:rPr>
        <w:t>8</w:t>
      </w:r>
    </w:p>
    <w:p w14:paraId="51C84A71" w14:textId="77777777" w:rsidR="005C08F1" w:rsidRDefault="005C08F1" w:rsidP="005C08F1">
      <w:pPr>
        <w:pStyle w:val="Podtytu"/>
        <w:jc w:val="center"/>
        <w:rPr>
          <w:sz w:val="24"/>
          <w:szCs w:val="24"/>
        </w:rPr>
      </w:pPr>
      <w:r>
        <w:rPr>
          <w:sz w:val="24"/>
          <w:szCs w:val="24"/>
        </w:rPr>
        <w:t>Odbiór przedmiotu zamówienia</w:t>
      </w:r>
    </w:p>
    <w:p w14:paraId="0BDCA50D" w14:textId="77777777" w:rsidR="005C08F1" w:rsidRPr="006077C8" w:rsidRDefault="005C08F1" w:rsidP="00225201">
      <w:pPr>
        <w:pStyle w:val="Podtytu"/>
        <w:tabs>
          <w:tab w:val="left" w:pos="1985"/>
        </w:tabs>
        <w:spacing w:line="276" w:lineRule="auto"/>
        <w:ind w:left="284" w:hanging="284"/>
        <w:rPr>
          <w:b w:val="0"/>
          <w:color w:val="000000"/>
          <w:sz w:val="24"/>
          <w:szCs w:val="24"/>
        </w:rPr>
      </w:pPr>
      <w:r w:rsidRPr="007D02F5">
        <w:rPr>
          <w:b w:val="0"/>
          <w:bCs/>
          <w:color w:val="000000"/>
          <w:sz w:val="24"/>
          <w:szCs w:val="24"/>
        </w:rPr>
        <w:t>1.</w:t>
      </w:r>
      <w:r w:rsidRPr="006077C8">
        <w:rPr>
          <w:b w:val="0"/>
          <w:color w:val="000000"/>
          <w:sz w:val="24"/>
          <w:szCs w:val="24"/>
        </w:rPr>
        <w:t xml:space="preserve"> Strony zgodnie postanawiają, że będą stosowane następujące rodzaje odbiorów robót:</w:t>
      </w:r>
    </w:p>
    <w:p w14:paraId="2AB48897" w14:textId="77777777" w:rsidR="005C08F1" w:rsidRDefault="005C08F1" w:rsidP="00225201">
      <w:pPr>
        <w:pStyle w:val="Podtytu"/>
        <w:tabs>
          <w:tab w:val="left" w:pos="1985"/>
        </w:tabs>
        <w:spacing w:line="276" w:lineRule="auto"/>
        <w:ind w:left="284" w:hanging="284"/>
        <w:rPr>
          <w:b w:val="0"/>
          <w:color w:val="000000"/>
          <w:sz w:val="24"/>
          <w:szCs w:val="24"/>
        </w:rPr>
      </w:pPr>
      <w:r w:rsidRPr="006077C8">
        <w:rPr>
          <w:b w:val="0"/>
          <w:color w:val="000000"/>
          <w:sz w:val="24"/>
          <w:szCs w:val="24"/>
        </w:rPr>
        <w:t xml:space="preserve">     1) odbiory robót zanikających i ulegających zakryciu</w:t>
      </w:r>
      <w:r w:rsidR="00D6762C">
        <w:rPr>
          <w:b w:val="0"/>
          <w:color w:val="000000"/>
          <w:sz w:val="24"/>
          <w:szCs w:val="24"/>
        </w:rPr>
        <w:t>;</w:t>
      </w:r>
    </w:p>
    <w:p w14:paraId="6AE8CA6A" w14:textId="77777777" w:rsidR="005C08F1" w:rsidRDefault="005C08F1" w:rsidP="00225201">
      <w:pPr>
        <w:pStyle w:val="Podtytu"/>
        <w:tabs>
          <w:tab w:val="left" w:pos="1985"/>
        </w:tabs>
        <w:spacing w:line="276" w:lineRule="auto"/>
        <w:ind w:left="284" w:hanging="284"/>
        <w:rPr>
          <w:b w:val="0"/>
          <w:color w:val="000000"/>
          <w:sz w:val="24"/>
          <w:szCs w:val="24"/>
        </w:rPr>
      </w:pPr>
      <w:r>
        <w:rPr>
          <w:b w:val="0"/>
          <w:color w:val="000000"/>
          <w:sz w:val="24"/>
          <w:szCs w:val="24"/>
        </w:rPr>
        <w:t xml:space="preserve">     2)</w:t>
      </w:r>
      <w:r w:rsidRPr="006077C8">
        <w:rPr>
          <w:b w:val="0"/>
          <w:color w:val="000000"/>
          <w:sz w:val="24"/>
          <w:szCs w:val="24"/>
        </w:rPr>
        <w:t xml:space="preserve"> odbiór końcowy.</w:t>
      </w:r>
    </w:p>
    <w:p w14:paraId="7FAA423C" w14:textId="16D84F9E" w:rsidR="005C08F1" w:rsidRPr="006077C8" w:rsidRDefault="005C08F1" w:rsidP="00225201">
      <w:pPr>
        <w:pStyle w:val="Podtytu"/>
        <w:tabs>
          <w:tab w:val="left" w:pos="1985"/>
        </w:tabs>
        <w:spacing w:line="276" w:lineRule="auto"/>
        <w:ind w:left="284" w:hanging="284"/>
        <w:rPr>
          <w:b w:val="0"/>
          <w:color w:val="000000"/>
          <w:sz w:val="24"/>
          <w:szCs w:val="24"/>
        </w:rPr>
      </w:pPr>
      <w:r w:rsidRPr="007D02F5">
        <w:rPr>
          <w:b w:val="0"/>
          <w:bCs/>
          <w:color w:val="000000"/>
          <w:sz w:val="24"/>
          <w:szCs w:val="24"/>
        </w:rPr>
        <w:t>2.</w:t>
      </w:r>
      <w:r w:rsidR="007D02F5">
        <w:rPr>
          <w:color w:val="000000"/>
          <w:sz w:val="24"/>
          <w:szCs w:val="24"/>
        </w:rPr>
        <w:t xml:space="preserve"> </w:t>
      </w:r>
      <w:r w:rsidRPr="006077C8">
        <w:rPr>
          <w:b w:val="0"/>
          <w:color w:val="000000"/>
          <w:sz w:val="24"/>
          <w:szCs w:val="24"/>
        </w:rPr>
        <w:t>Odbiory robót zanikających i ulegających zakryciu, do</w:t>
      </w:r>
      <w:r>
        <w:rPr>
          <w:b w:val="0"/>
          <w:color w:val="000000"/>
          <w:sz w:val="24"/>
          <w:szCs w:val="24"/>
        </w:rPr>
        <w:t>konywane będą przez Inspektora Nadzoru I</w:t>
      </w:r>
      <w:r w:rsidRPr="006077C8">
        <w:rPr>
          <w:b w:val="0"/>
          <w:color w:val="000000"/>
          <w:sz w:val="24"/>
          <w:szCs w:val="24"/>
        </w:rPr>
        <w:t xml:space="preserve">nwestorskiego. </w:t>
      </w:r>
    </w:p>
    <w:p w14:paraId="41BBF035" w14:textId="0373208B" w:rsidR="005C08F1" w:rsidRPr="006077C8" w:rsidRDefault="005C08F1" w:rsidP="00225201">
      <w:pPr>
        <w:pStyle w:val="Podtytu"/>
        <w:tabs>
          <w:tab w:val="left" w:pos="1985"/>
        </w:tabs>
        <w:spacing w:line="276" w:lineRule="auto"/>
        <w:ind w:left="284" w:hanging="284"/>
        <w:rPr>
          <w:b w:val="0"/>
          <w:color w:val="000000"/>
          <w:sz w:val="24"/>
          <w:szCs w:val="24"/>
        </w:rPr>
      </w:pPr>
      <w:r w:rsidRPr="007D02F5">
        <w:rPr>
          <w:b w:val="0"/>
          <w:bCs/>
          <w:color w:val="000000"/>
          <w:sz w:val="24"/>
          <w:szCs w:val="24"/>
        </w:rPr>
        <w:t>3.</w:t>
      </w:r>
      <w:r w:rsidR="007D02F5">
        <w:rPr>
          <w:color w:val="000000"/>
          <w:sz w:val="24"/>
          <w:szCs w:val="24"/>
        </w:rPr>
        <w:t xml:space="preserve"> </w:t>
      </w:r>
      <w:r w:rsidRPr="006077C8">
        <w:rPr>
          <w:b w:val="0"/>
          <w:color w:val="000000"/>
          <w:sz w:val="24"/>
          <w:szCs w:val="24"/>
        </w:rPr>
        <w:t>Wykonawca zgłosi Zamawiającemu gotowość do odbioru końcowego, pisemnie bezpośrednio w siedzibie Zamawiającego.</w:t>
      </w:r>
    </w:p>
    <w:p w14:paraId="61FAF732" w14:textId="77777777" w:rsidR="005C08F1" w:rsidRPr="006077C8" w:rsidRDefault="005C08F1" w:rsidP="00225201">
      <w:pPr>
        <w:pStyle w:val="Podtytu"/>
        <w:tabs>
          <w:tab w:val="left" w:pos="1985"/>
        </w:tabs>
        <w:spacing w:line="276" w:lineRule="auto"/>
        <w:ind w:left="284" w:hanging="284"/>
        <w:rPr>
          <w:b w:val="0"/>
          <w:color w:val="000000"/>
          <w:sz w:val="24"/>
          <w:szCs w:val="24"/>
        </w:rPr>
      </w:pPr>
      <w:r w:rsidRPr="007D02F5">
        <w:rPr>
          <w:b w:val="0"/>
          <w:bCs/>
          <w:color w:val="000000"/>
          <w:sz w:val="24"/>
          <w:szCs w:val="24"/>
        </w:rPr>
        <w:t>4.</w:t>
      </w:r>
      <w:r w:rsidRPr="006077C8">
        <w:rPr>
          <w:b w:val="0"/>
          <w:color w:val="000000"/>
          <w:sz w:val="24"/>
          <w:szCs w:val="24"/>
        </w:rPr>
        <w:t xml:space="preserve"> Wraz ze zgłoszeniem do odbioru końcowego Wykonawca przekaże </w:t>
      </w:r>
      <w:r>
        <w:rPr>
          <w:b w:val="0"/>
          <w:color w:val="000000"/>
          <w:sz w:val="24"/>
          <w:szCs w:val="24"/>
        </w:rPr>
        <w:t xml:space="preserve"> Z</w:t>
      </w:r>
      <w:r w:rsidRPr="006077C8">
        <w:rPr>
          <w:b w:val="0"/>
          <w:color w:val="000000"/>
          <w:sz w:val="24"/>
          <w:szCs w:val="24"/>
        </w:rPr>
        <w:t>amawiającemu</w:t>
      </w:r>
      <w:r>
        <w:rPr>
          <w:b w:val="0"/>
          <w:color w:val="000000"/>
          <w:sz w:val="24"/>
          <w:szCs w:val="24"/>
        </w:rPr>
        <w:t>:</w:t>
      </w:r>
    </w:p>
    <w:p w14:paraId="73EA201D" w14:textId="77777777" w:rsidR="005C08F1" w:rsidRPr="00225201" w:rsidRDefault="005C08F1" w:rsidP="00225201">
      <w:pPr>
        <w:pStyle w:val="Akapitzlist"/>
        <w:numPr>
          <w:ilvl w:val="0"/>
          <w:numId w:val="5"/>
        </w:numPr>
        <w:tabs>
          <w:tab w:val="clear" w:pos="1125"/>
          <w:tab w:val="num" w:pos="426"/>
        </w:tabs>
        <w:spacing w:line="276" w:lineRule="auto"/>
        <w:ind w:left="284" w:hanging="284"/>
        <w:jc w:val="both"/>
        <w:rPr>
          <w:color w:val="000000"/>
          <w:sz w:val="24"/>
          <w:szCs w:val="24"/>
        </w:rPr>
      </w:pPr>
      <w:r w:rsidRPr="00225201">
        <w:rPr>
          <w:color w:val="000000"/>
          <w:sz w:val="24"/>
          <w:szCs w:val="24"/>
        </w:rPr>
        <w:t>dokumenty pozwalające na ocenę prawidłowego</w:t>
      </w:r>
      <w:r w:rsidR="00225201">
        <w:rPr>
          <w:color w:val="000000"/>
          <w:sz w:val="24"/>
          <w:szCs w:val="24"/>
        </w:rPr>
        <w:t xml:space="preserve"> wykonania robót zgłoszonych do</w:t>
      </w:r>
      <w:r w:rsidRPr="00225201">
        <w:rPr>
          <w:color w:val="000000"/>
          <w:sz w:val="24"/>
          <w:szCs w:val="24"/>
        </w:rPr>
        <w:t xml:space="preserve"> odbioru w tym inwentaryzacje geodezyjna powykonawczą</w:t>
      </w:r>
      <w:r w:rsidR="00D6762C" w:rsidRPr="00225201">
        <w:rPr>
          <w:color w:val="000000"/>
          <w:sz w:val="24"/>
          <w:szCs w:val="24"/>
        </w:rPr>
        <w:t xml:space="preserve"> /jeśli dotyczy/</w:t>
      </w:r>
      <w:r w:rsidRPr="00225201">
        <w:rPr>
          <w:color w:val="000000"/>
          <w:sz w:val="24"/>
          <w:szCs w:val="24"/>
        </w:rPr>
        <w:t>,</w:t>
      </w:r>
    </w:p>
    <w:p w14:paraId="77DEE866" w14:textId="77777777" w:rsidR="005C08F1" w:rsidRPr="000A7E02" w:rsidRDefault="005C08F1" w:rsidP="00225201">
      <w:pPr>
        <w:pStyle w:val="Akapitzlist"/>
        <w:numPr>
          <w:ilvl w:val="0"/>
          <w:numId w:val="5"/>
        </w:numPr>
        <w:tabs>
          <w:tab w:val="clear" w:pos="1125"/>
          <w:tab w:val="num" w:pos="426"/>
        </w:tabs>
        <w:spacing w:line="276" w:lineRule="auto"/>
        <w:ind w:left="284" w:hanging="284"/>
        <w:jc w:val="both"/>
        <w:rPr>
          <w:sz w:val="24"/>
          <w:szCs w:val="24"/>
        </w:rPr>
      </w:pPr>
      <w:r w:rsidRPr="000A7E02">
        <w:rPr>
          <w:sz w:val="24"/>
          <w:szCs w:val="24"/>
        </w:rPr>
        <w:t>wymagane dokumenty, protokoły i zaświa</w:t>
      </w:r>
      <w:r w:rsidR="00225201" w:rsidRPr="000A7E02">
        <w:rPr>
          <w:sz w:val="24"/>
          <w:szCs w:val="24"/>
        </w:rPr>
        <w:t>dczenia z przeprowadzonych prób</w:t>
      </w:r>
      <w:r w:rsidRPr="000A7E02">
        <w:rPr>
          <w:sz w:val="24"/>
          <w:szCs w:val="24"/>
        </w:rPr>
        <w:t xml:space="preserve"> i sprawdzeń, instrukcje użytkowania i inne dokumenty wymagane stosownymi przepisami,</w:t>
      </w:r>
    </w:p>
    <w:p w14:paraId="6F99160C" w14:textId="77777777" w:rsidR="005C08F1" w:rsidRDefault="005C08F1" w:rsidP="00225201">
      <w:pPr>
        <w:pStyle w:val="Akapitzlist"/>
        <w:numPr>
          <w:ilvl w:val="0"/>
          <w:numId w:val="5"/>
        </w:numPr>
        <w:tabs>
          <w:tab w:val="clear" w:pos="1125"/>
          <w:tab w:val="num" w:pos="426"/>
        </w:tabs>
        <w:spacing w:line="276" w:lineRule="auto"/>
        <w:ind w:left="284" w:hanging="284"/>
        <w:jc w:val="both"/>
        <w:rPr>
          <w:color w:val="000000"/>
          <w:sz w:val="24"/>
          <w:szCs w:val="24"/>
        </w:rPr>
      </w:pPr>
      <w:r>
        <w:rPr>
          <w:color w:val="000000"/>
          <w:sz w:val="24"/>
          <w:szCs w:val="24"/>
        </w:rPr>
        <w:t>d</w:t>
      </w:r>
      <w:r w:rsidRPr="00F9550B">
        <w:rPr>
          <w:color w:val="000000"/>
          <w:sz w:val="24"/>
          <w:szCs w:val="24"/>
        </w:rPr>
        <w:t>okumenty (atesty, certyfikaty) potwierdzające, że wbudowane wyroby budowlane są zgodne z art. 10 ustawy Prawo budowlane</w:t>
      </w:r>
      <w:r>
        <w:rPr>
          <w:color w:val="000000"/>
          <w:sz w:val="24"/>
          <w:szCs w:val="24"/>
        </w:rPr>
        <w:t xml:space="preserve"> (opisane i ostemplowane przez k</w:t>
      </w:r>
      <w:r w:rsidRPr="00F9550B">
        <w:rPr>
          <w:color w:val="000000"/>
          <w:sz w:val="24"/>
          <w:szCs w:val="24"/>
        </w:rPr>
        <w:t xml:space="preserve">ierownika </w:t>
      </w:r>
      <w:r>
        <w:rPr>
          <w:color w:val="000000"/>
          <w:sz w:val="24"/>
          <w:szCs w:val="24"/>
        </w:rPr>
        <w:t>budowy</w:t>
      </w:r>
      <w:r w:rsidRPr="00F9550B">
        <w:rPr>
          <w:color w:val="000000"/>
          <w:sz w:val="24"/>
          <w:szCs w:val="24"/>
        </w:rPr>
        <w:t>)</w:t>
      </w:r>
      <w:r w:rsidR="00715321">
        <w:rPr>
          <w:color w:val="000000"/>
          <w:sz w:val="24"/>
          <w:szCs w:val="24"/>
        </w:rPr>
        <w:t>,</w:t>
      </w:r>
    </w:p>
    <w:p w14:paraId="2E2CBFA7" w14:textId="77777777" w:rsidR="005C08F1" w:rsidRPr="006077C8" w:rsidRDefault="005C08F1" w:rsidP="00225201">
      <w:pPr>
        <w:pStyle w:val="Podtytu"/>
        <w:tabs>
          <w:tab w:val="left" w:pos="1985"/>
        </w:tabs>
        <w:spacing w:line="276" w:lineRule="auto"/>
        <w:ind w:left="284" w:hanging="284"/>
        <w:rPr>
          <w:b w:val="0"/>
          <w:color w:val="000000"/>
          <w:sz w:val="24"/>
          <w:szCs w:val="24"/>
        </w:rPr>
      </w:pPr>
      <w:r w:rsidRPr="007D02F5">
        <w:rPr>
          <w:b w:val="0"/>
          <w:bCs/>
          <w:color w:val="000000"/>
          <w:sz w:val="24"/>
          <w:szCs w:val="24"/>
        </w:rPr>
        <w:t>5.</w:t>
      </w:r>
      <w:r w:rsidRPr="006077C8">
        <w:rPr>
          <w:b w:val="0"/>
          <w:color w:val="000000"/>
          <w:sz w:val="24"/>
          <w:szCs w:val="24"/>
        </w:rPr>
        <w:t xml:space="preserve"> Zamawiający wyznacz</w:t>
      </w:r>
      <w:r w:rsidR="00D6762C">
        <w:rPr>
          <w:b w:val="0"/>
          <w:color w:val="000000"/>
          <w:sz w:val="24"/>
          <w:szCs w:val="24"/>
        </w:rPr>
        <w:t xml:space="preserve">y i rozpocznie czynności odbioru </w:t>
      </w:r>
      <w:r w:rsidRPr="006077C8">
        <w:rPr>
          <w:b w:val="0"/>
          <w:color w:val="000000"/>
          <w:sz w:val="24"/>
          <w:szCs w:val="24"/>
        </w:rPr>
        <w:t>końcowego</w:t>
      </w:r>
      <w:r w:rsidR="00225201">
        <w:rPr>
          <w:b w:val="0"/>
          <w:color w:val="000000"/>
          <w:sz w:val="24"/>
          <w:szCs w:val="24"/>
        </w:rPr>
        <w:t xml:space="preserve"> </w:t>
      </w:r>
      <w:r w:rsidRPr="006077C8">
        <w:rPr>
          <w:b w:val="0"/>
          <w:color w:val="000000"/>
          <w:sz w:val="24"/>
          <w:szCs w:val="24"/>
        </w:rPr>
        <w:t xml:space="preserve">w terminie </w:t>
      </w:r>
      <w:r>
        <w:rPr>
          <w:b w:val="0"/>
          <w:color w:val="000000"/>
          <w:sz w:val="24"/>
          <w:szCs w:val="24"/>
        </w:rPr>
        <w:t>7</w:t>
      </w:r>
      <w:r w:rsidRPr="006077C8">
        <w:rPr>
          <w:b w:val="0"/>
          <w:color w:val="000000"/>
          <w:sz w:val="24"/>
          <w:szCs w:val="24"/>
        </w:rPr>
        <w:t xml:space="preserve"> dni roboczych od daty zawiadomienia go o osiągnięciu gotowości do odbioru.</w:t>
      </w:r>
    </w:p>
    <w:p w14:paraId="05C135F3" w14:textId="77777777" w:rsidR="005C08F1" w:rsidRPr="006077C8" w:rsidRDefault="005C08F1" w:rsidP="00225201">
      <w:pPr>
        <w:pStyle w:val="Podtytu"/>
        <w:tabs>
          <w:tab w:val="left" w:pos="1985"/>
        </w:tabs>
        <w:spacing w:line="276" w:lineRule="auto"/>
        <w:ind w:left="284" w:hanging="284"/>
        <w:rPr>
          <w:b w:val="0"/>
          <w:color w:val="000000"/>
          <w:sz w:val="24"/>
          <w:szCs w:val="24"/>
        </w:rPr>
      </w:pPr>
      <w:r w:rsidRPr="00225201">
        <w:rPr>
          <w:b w:val="0"/>
          <w:color w:val="000000"/>
          <w:sz w:val="24"/>
          <w:szCs w:val="24"/>
        </w:rPr>
        <w:t>6.</w:t>
      </w:r>
      <w:r w:rsidRPr="006077C8">
        <w:rPr>
          <w:b w:val="0"/>
          <w:color w:val="000000"/>
          <w:sz w:val="24"/>
          <w:szCs w:val="24"/>
        </w:rPr>
        <w:t xml:space="preserve"> Zamawiający zobowiązany jest do dokonania lub odmowy dokonania odbioru końcowego, w terminie 14 dni od dnia rozpoczęcia tego odbioru.</w:t>
      </w:r>
    </w:p>
    <w:p w14:paraId="603F5B4E" w14:textId="77777777" w:rsidR="005C08F1" w:rsidRPr="006077C8" w:rsidRDefault="005C08F1" w:rsidP="00225201">
      <w:pPr>
        <w:pStyle w:val="Podtytu"/>
        <w:tabs>
          <w:tab w:val="left" w:pos="1985"/>
        </w:tabs>
        <w:spacing w:line="276" w:lineRule="auto"/>
        <w:ind w:left="284" w:hanging="284"/>
        <w:rPr>
          <w:b w:val="0"/>
          <w:color w:val="000000"/>
          <w:sz w:val="24"/>
          <w:szCs w:val="24"/>
        </w:rPr>
      </w:pPr>
      <w:r w:rsidRPr="00225201">
        <w:rPr>
          <w:b w:val="0"/>
          <w:color w:val="000000"/>
          <w:sz w:val="24"/>
          <w:szCs w:val="24"/>
        </w:rPr>
        <w:t>7.</w:t>
      </w:r>
      <w:r w:rsidRPr="006077C8">
        <w:rPr>
          <w:b w:val="0"/>
          <w:color w:val="000000"/>
          <w:sz w:val="24"/>
          <w:szCs w:val="24"/>
        </w:rPr>
        <w:t xml:space="preserve"> Za datę wykonania przez Wykonawcę zobowiązania wynikającego z niniejszej Umowy, uznaje się datę odbioru, stwierdzoną w protokole odbioru końcowego.</w:t>
      </w:r>
    </w:p>
    <w:p w14:paraId="799EA9BB" w14:textId="77777777" w:rsidR="005C08F1" w:rsidRDefault="005C08F1" w:rsidP="00225201">
      <w:pPr>
        <w:pStyle w:val="Podtytu"/>
        <w:tabs>
          <w:tab w:val="left" w:pos="1985"/>
        </w:tabs>
        <w:spacing w:line="276" w:lineRule="auto"/>
        <w:ind w:left="284" w:hanging="284"/>
        <w:rPr>
          <w:b w:val="0"/>
          <w:sz w:val="24"/>
          <w:szCs w:val="24"/>
        </w:rPr>
      </w:pPr>
      <w:r w:rsidRPr="00225201">
        <w:rPr>
          <w:b w:val="0"/>
          <w:sz w:val="24"/>
          <w:szCs w:val="24"/>
        </w:rPr>
        <w:t>8.</w:t>
      </w:r>
      <w:r w:rsidRPr="006077C8">
        <w:rPr>
          <w:b w:val="0"/>
          <w:sz w:val="24"/>
          <w:szCs w:val="24"/>
        </w:rPr>
        <w:t xml:space="preserve"> W przypadku stwierdzenia w trakcie odbioru wad lub usterek, Zamawiający może odmówić odbioru do czasu ich usunięcia</w:t>
      </w:r>
      <w:r>
        <w:rPr>
          <w:b w:val="0"/>
          <w:sz w:val="24"/>
          <w:szCs w:val="24"/>
        </w:rPr>
        <w:t>,</w:t>
      </w:r>
      <w:r w:rsidRPr="006077C8">
        <w:rPr>
          <w:b w:val="0"/>
          <w:sz w:val="24"/>
          <w:szCs w:val="24"/>
        </w:rPr>
        <w:t xml:space="preserve"> a Wykonawca usunie je na własny koszt w terminie wyznaczonym przez Zamawiającego. </w:t>
      </w:r>
    </w:p>
    <w:p w14:paraId="56E26870" w14:textId="77777777" w:rsidR="00715321" w:rsidRPr="008C72D7" w:rsidRDefault="008C72D7" w:rsidP="00225201">
      <w:pPr>
        <w:spacing w:line="276" w:lineRule="auto"/>
        <w:ind w:left="284" w:hanging="284"/>
        <w:jc w:val="both"/>
        <w:rPr>
          <w:rFonts w:eastAsia="Cambria"/>
          <w:bCs/>
          <w:sz w:val="24"/>
          <w:szCs w:val="24"/>
        </w:rPr>
      </w:pPr>
      <w:r w:rsidRPr="00225201">
        <w:rPr>
          <w:rFonts w:eastAsia="Cambria"/>
          <w:sz w:val="24"/>
          <w:szCs w:val="24"/>
        </w:rPr>
        <w:t>9</w:t>
      </w:r>
      <w:r w:rsidR="00715321" w:rsidRPr="008C72D7">
        <w:rPr>
          <w:rFonts w:eastAsia="Cambria"/>
          <w:b/>
          <w:sz w:val="24"/>
          <w:szCs w:val="24"/>
        </w:rPr>
        <w:t xml:space="preserve">. </w:t>
      </w:r>
      <w:r w:rsidR="00715321" w:rsidRPr="008C72D7">
        <w:rPr>
          <w:rFonts w:eastAsia="Cambria"/>
          <w:bCs/>
          <w:sz w:val="24"/>
          <w:szCs w:val="24"/>
        </w:rPr>
        <w:t>Podczas odbioru końcowego stosowane będą następujące zasady:</w:t>
      </w:r>
    </w:p>
    <w:p w14:paraId="46CD741E" w14:textId="77777777" w:rsidR="00715321" w:rsidRPr="008C72D7" w:rsidRDefault="00715321" w:rsidP="00225201">
      <w:pPr>
        <w:spacing w:line="276" w:lineRule="auto"/>
        <w:ind w:left="284" w:hanging="284"/>
        <w:jc w:val="both"/>
        <w:rPr>
          <w:rFonts w:eastAsia="Cambria"/>
          <w:sz w:val="24"/>
          <w:szCs w:val="24"/>
        </w:rPr>
      </w:pPr>
      <w:r w:rsidRPr="008C72D7">
        <w:rPr>
          <w:rFonts w:eastAsia="Cambria"/>
          <w:sz w:val="24"/>
          <w:szCs w:val="24"/>
        </w:rPr>
        <w:t>- jeżeli</w:t>
      </w:r>
      <w:r w:rsidR="00895C4F">
        <w:rPr>
          <w:rFonts w:eastAsia="Cambria"/>
          <w:sz w:val="24"/>
          <w:szCs w:val="24"/>
        </w:rPr>
        <w:t xml:space="preserve"> </w:t>
      </w:r>
      <w:r w:rsidRPr="008C72D7">
        <w:rPr>
          <w:rFonts w:eastAsia="Cambria"/>
          <w:sz w:val="24"/>
          <w:szCs w:val="24"/>
        </w:rPr>
        <w:t xml:space="preserve">Zamawiający stwierdzi wady istotne (które uniemożliwiają korzystanie </w:t>
      </w:r>
      <w:r w:rsidR="008C72D7">
        <w:rPr>
          <w:rFonts w:eastAsia="Cambria"/>
          <w:sz w:val="24"/>
          <w:szCs w:val="24"/>
        </w:rPr>
        <w:br/>
      </w:r>
      <w:r w:rsidRPr="008C72D7">
        <w:rPr>
          <w:rFonts w:eastAsia="Cambria"/>
          <w:sz w:val="24"/>
          <w:szCs w:val="24"/>
        </w:rPr>
        <w:t>z przedmiotu zamówienia w sposób zapewniający bezpieczeństwo osób i mienia) nie dokona odbioru i wyznaczy termin ich usunięcia;</w:t>
      </w:r>
    </w:p>
    <w:p w14:paraId="52EC7E29" w14:textId="77777777" w:rsidR="00715321" w:rsidRPr="008C72D7" w:rsidRDefault="00715321" w:rsidP="00225201">
      <w:pPr>
        <w:spacing w:line="276" w:lineRule="auto"/>
        <w:ind w:left="284" w:hanging="284"/>
        <w:jc w:val="both"/>
        <w:rPr>
          <w:rFonts w:eastAsia="Cambria"/>
          <w:sz w:val="24"/>
          <w:szCs w:val="24"/>
        </w:rPr>
      </w:pPr>
      <w:r w:rsidRPr="008C72D7">
        <w:rPr>
          <w:rFonts w:eastAsia="Cambria"/>
          <w:sz w:val="24"/>
          <w:szCs w:val="24"/>
        </w:rPr>
        <w:t xml:space="preserve">- jeżeli Zamawiający stwierdzi wady nieistotne (które nie uniemożliwiają korzystania </w:t>
      </w:r>
      <w:r w:rsidRPr="008C72D7">
        <w:rPr>
          <w:rFonts w:eastAsia="Cambria"/>
          <w:sz w:val="24"/>
          <w:szCs w:val="24"/>
        </w:rPr>
        <w:br/>
        <w:t>z przedmiotu zamówienia w sposób zapewniający bezpieczeństwo osób i mienia), dokona odbioru i wyznaczy termin ich usunięcia;</w:t>
      </w:r>
    </w:p>
    <w:p w14:paraId="55B0CDE0" w14:textId="77777777" w:rsidR="008C72D7" w:rsidRPr="008C72D7" w:rsidRDefault="00715321" w:rsidP="00225201">
      <w:pPr>
        <w:spacing w:line="276" w:lineRule="auto"/>
        <w:ind w:left="284" w:hanging="284"/>
        <w:jc w:val="both"/>
        <w:rPr>
          <w:rFonts w:eastAsia="Cambria"/>
          <w:sz w:val="24"/>
          <w:szCs w:val="24"/>
        </w:rPr>
      </w:pPr>
      <w:r w:rsidRPr="008C72D7">
        <w:rPr>
          <w:rFonts w:eastAsia="Cambria"/>
          <w:sz w:val="24"/>
          <w:szCs w:val="24"/>
        </w:rPr>
        <w:t>- jeżeli wady istotne nie nadają się do usunięcia, to Zamawiający może odstąpić od</w:t>
      </w:r>
      <w:bookmarkStart w:id="4" w:name="page23"/>
      <w:bookmarkEnd w:id="4"/>
      <w:r w:rsidRPr="008C72D7">
        <w:rPr>
          <w:rFonts w:eastAsia="Cambria"/>
          <w:sz w:val="24"/>
          <w:szCs w:val="24"/>
        </w:rPr>
        <w:t xml:space="preserve"> umowy lub żądać wykonania przedmiotu odbioru po raz drugi.</w:t>
      </w:r>
    </w:p>
    <w:p w14:paraId="7AD6E230" w14:textId="77777777" w:rsidR="00715321" w:rsidRPr="008C72D7" w:rsidRDefault="008C72D7" w:rsidP="00225201">
      <w:pPr>
        <w:spacing w:line="276" w:lineRule="auto"/>
        <w:ind w:left="284" w:hanging="284"/>
        <w:jc w:val="both"/>
        <w:rPr>
          <w:rFonts w:eastAsia="Cambria"/>
          <w:sz w:val="24"/>
          <w:szCs w:val="24"/>
        </w:rPr>
      </w:pPr>
      <w:r w:rsidRPr="00225201">
        <w:rPr>
          <w:rFonts w:eastAsia="Cambria"/>
          <w:bCs/>
          <w:sz w:val="24"/>
          <w:szCs w:val="24"/>
        </w:rPr>
        <w:t>10</w:t>
      </w:r>
      <w:r w:rsidR="00715321" w:rsidRPr="008C72D7">
        <w:rPr>
          <w:rFonts w:eastAsia="Cambria"/>
          <w:b/>
          <w:bCs/>
          <w:sz w:val="24"/>
          <w:szCs w:val="24"/>
        </w:rPr>
        <w:t>.</w:t>
      </w:r>
      <w:r w:rsidR="00715321" w:rsidRPr="008C72D7">
        <w:rPr>
          <w:rFonts w:eastAsia="Cambria"/>
          <w:sz w:val="24"/>
          <w:szCs w:val="24"/>
        </w:rPr>
        <w:t xml:space="preserve"> Z czynności odbioru strony spiszą protokół w formie pisemnej w dwóch egzemplarzach.</w:t>
      </w:r>
    </w:p>
    <w:p w14:paraId="20B04725" w14:textId="77777777" w:rsidR="005C08F1" w:rsidRPr="00F94993" w:rsidRDefault="005C08F1" w:rsidP="005C08F1">
      <w:pPr>
        <w:spacing w:line="276" w:lineRule="auto"/>
        <w:jc w:val="center"/>
        <w:rPr>
          <w:rFonts w:eastAsia="Cambria"/>
          <w:b/>
          <w:sz w:val="22"/>
          <w:szCs w:val="22"/>
        </w:rPr>
      </w:pPr>
      <w:r w:rsidRPr="00F94993">
        <w:rPr>
          <w:rFonts w:eastAsia="Cambria"/>
          <w:b/>
          <w:sz w:val="22"/>
          <w:szCs w:val="22"/>
        </w:rPr>
        <w:t>§</w:t>
      </w:r>
      <w:r w:rsidR="00531C98">
        <w:rPr>
          <w:rFonts w:eastAsia="Cambria"/>
          <w:b/>
          <w:sz w:val="22"/>
          <w:szCs w:val="22"/>
        </w:rPr>
        <w:t>9</w:t>
      </w:r>
    </w:p>
    <w:p w14:paraId="25A62C16" w14:textId="77777777" w:rsidR="005C08F1" w:rsidRPr="000E3722" w:rsidRDefault="005C08F1" w:rsidP="005C08F1">
      <w:pPr>
        <w:spacing w:line="276" w:lineRule="auto"/>
        <w:jc w:val="center"/>
        <w:rPr>
          <w:rFonts w:eastAsia="Cambria"/>
          <w:b/>
          <w:sz w:val="24"/>
          <w:szCs w:val="24"/>
        </w:rPr>
      </w:pPr>
      <w:r w:rsidRPr="000E3722">
        <w:rPr>
          <w:rFonts w:eastAsia="Cambria"/>
          <w:b/>
          <w:sz w:val="24"/>
          <w:szCs w:val="24"/>
        </w:rPr>
        <w:t>Uwarunkowania wynagrodzenia</w:t>
      </w:r>
    </w:p>
    <w:p w14:paraId="72F61311" w14:textId="77777777" w:rsidR="005C08F1" w:rsidRPr="00B124F1" w:rsidRDefault="005C08F1" w:rsidP="00225201">
      <w:pPr>
        <w:spacing w:line="276" w:lineRule="auto"/>
        <w:ind w:left="284" w:hanging="284"/>
        <w:jc w:val="both"/>
        <w:rPr>
          <w:rFonts w:eastAsia="Cambria"/>
          <w:b/>
          <w:sz w:val="24"/>
          <w:szCs w:val="24"/>
        </w:rPr>
      </w:pPr>
      <w:r w:rsidRPr="007D02F5">
        <w:rPr>
          <w:rFonts w:eastAsia="Cambria"/>
          <w:bCs/>
          <w:sz w:val="24"/>
          <w:szCs w:val="24"/>
        </w:rPr>
        <w:t>1.</w:t>
      </w:r>
      <w:r w:rsidRPr="00B124F1">
        <w:rPr>
          <w:rFonts w:eastAsia="Cambria"/>
          <w:sz w:val="24"/>
          <w:szCs w:val="24"/>
        </w:rPr>
        <w:t xml:space="preserve"> Wykonawca oświadcza, że:</w:t>
      </w:r>
    </w:p>
    <w:p w14:paraId="65467387" w14:textId="4E87330F" w:rsidR="00D07439" w:rsidRPr="00B124F1" w:rsidRDefault="005C08F1" w:rsidP="00225201">
      <w:pPr>
        <w:spacing w:line="276" w:lineRule="auto"/>
        <w:ind w:left="284" w:hanging="284"/>
        <w:jc w:val="both"/>
        <w:rPr>
          <w:rFonts w:eastAsia="Cambria"/>
          <w:sz w:val="24"/>
          <w:szCs w:val="24"/>
        </w:rPr>
      </w:pPr>
      <w:r w:rsidRPr="00B124F1">
        <w:rPr>
          <w:rFonts w:eastAsia="Cambria"/>
          <w:sz w:val="24"/>
          <w:szCs w:val="24"/>
        </w:rPr>
        <w:t>1) szczegółowo przeanalizował</w:t>
      </w:r>
      <w:r w:rsidR="00D07439">
        <w:rPr>
          <w:rFonts w:eastAsia="Cambria"/>
          <w:sz w:val="24"/>
          <w:szCs w:val="24"/>
        </w:rPr>
        <w:t xml:space="preserve"> opis przedmiotu zamówienia w S</w:t>
      </w:r>
      <w:r w:rsidRPr="00B124F1">
        <w:rPr>
          <w:rFonts w:eastAsia="Cambria"/>
          <w:sz w:val="24"/>
          <w:szCs w:val="24"/>
        </w:rPr>
        <w:t>WZ oraz</w:t>
      </w:r>
      <w:r w:rsidR="00531C98">
        <w:rPr>
          <w:rFonts w:eastAsia="Cambria"/>
          <w:sz w:val="24"/>
          <w:szCs w:val="24"/>
        </w:rPr>
        <w:t xml:space="preserve"> PFU</w:t>
      </w:r>
      <w:r w:rsidRPr="00B124F1">
        <w:rPr>
          <w:rFonts w:eastAsia="Cambria"/>
          <w:sz w:val="24"/>
          <w:szCs w:val="24"/>
        </w:rPr>
        <w:t>, a także uzyskał przed złożeniem oferty przetargowej potrzebne informacje dotyczące zakresu zamówi</w:t>
      </w:r>
      <w:r w:rsidR="00D07439">
        <w:rPr>
          <w:rFonts w:eastAsia="Cambria"/>
          <w:sz w:val="24"/>
          <w:szCs w:val="24"/>
        </w:rPr>
        <w:t xml:space="preserve">enia </w:t>
      </w:r>
      <w:r w:rsidR="000216F8">
        <w:rPr>
          <w:rFonts w:eastAsia="Cambria"/>
          <w:sz w:val="24"/>
          <w:szCs w:val="24"/>
        </w:rPr>
        <w:br/>
      </w:r>
      <w:r w:rsidR="00D07439">
        <w:rPr>
          <w:rFonts w:eastAsia="Cambria"/>
          <w:sz w:val="24"/>
          <w:szCs w:val="24"/>
        </w:rPr>
        <w:t>i warunków realizacji prac;</w:t>
      </w:r>
    </w:p>
    <w:p w14:paraId="5ACAE1BA" w14:textId="77777777" w:rsidR="005C08F1" w:rsidRPr="00B124F1" w:rsidRDefault="005C08F1" w:rsidP="00225201">
      <w:pPr>
        <w:spacing w:line="276" w:lineRule="auto"/>
        <w:ind w:left="284" w:hanging="284"/>
        <w:jc w:val="both"/>
        <w:rPr>
          <w:rFonts w:eastAsia="Cambria"/>
          <w:sz w:val="24"/>
          <w:szCs w:val="24"/>
        </w:rPr>
      </w:pPr>
      <w:r w:rsidRPr="00B124F1">
        <w:rPr>
          <w:rFonts w:eastAsia="Cambria"/>
          <w:sz w:val="24"/>
          <w:szCs w:val="24"/>
        </w:rPr>
        <w:t>2) przed złożeniem oferty przetargowej upewnił się co do jej prawidłowości i kompletności oraz stawek i cen podanych w ofercie.</w:t>
      </w:r>
    </w:p>
    <w:p w14:paraId="344274B0" w14:textId="72B42B31" w:rsidR="005C08F1" w:rsidRPr="006C21BF" w:rsidRDefault="005C08F1" w:rsidP="00225201">
      <w:pPr>
        <w:spacing w:line="276" w:lineRule="auto"/>
        <w:ind w:left="284" w:hanging="284"/>
        <w:jc w:val="both"/>
        <w:rPr>
          <w:rFonts w:eastAsia="Cambria"/>
          <w:sz w:val="24"/>
          <w:szCs w:val="24"/>
        </w:rPr>
      </w:pPr>
      <w:r w:rsidRPr="00225201">
        <w:rPr>
          <w:rFonts w:eastAsia="Cambria"/>
          <w:sz w:val="24"/>
          <w:szCs w:val="24"/>
        </w:rPr>
        <w:lastRenderedPageBreak/>
        <w:t>2.</w:t>
      </w:r>
      <w:r w:rsidRPr="00B124F1">
        <w:rPr>
          <w:rFonts w:eastAsia="Cambria"/>
          <w:sz w:val="24"/>
          <w:szCs w:val="24"/>
        </w:rPr>
        <w:t xml:space="preserve"> Strony zgodnie oświadczają, że wynagrodzenie obejmuje oraz po</w:t>
      </w:r>
      <w:r>
        <w:rPr>
          <w:rFonts w:eastAsia="Cambria"/>
          <w:sz w:val="24"/>
          <w:szCs w:val="24"/>
        </w:rPr>
        <w:t xml:space="preserve">krywa wszelkie koszty związane </w:t>
      </w:r>
      <w:r w:rsidRPr="00B124F1">
        <w:rPr>
          <w:rFonts w:eastAsia="Cambria"/>
          <w:sz w:val="24"/>
          <w:szCs w:val="24"/>
        </w:rPr>
        <w:t>z realizacją przedmiotu zamówienia, w szczególności: koszty zakupu, załadunku, transportu, rozładunku sprzętu, dostaw</w:t>
      </w:r>
      <w:r w:rsidR="00D07439">
        <w:rPr>
          <w:rFonts w:eastAsia="Cambria"/>
          <w:sz w:val="24"/>
          <w:szCs w:val="24"/>
        </w:rPr>
        <w:t>y materiałów, prac budowlanych</w:t>
      </w:r>
      <w:r w:rsidRPr="00B124F1">
        <w:rPr>
          <w:rFonts w:eastAsia="Cambria"/>
          <w:sz w:val="24"/>
          <w:szCs w:val="24"/>
        </w:rPr>
        <w:t xml:space="preserve">, zabezpieczenia terenu realizacji prac, przygotowania dokumentacji odbiorowej powykonawczej zgodnie </w:t>
      </w:r>
      <w:r w:rsidR="007D02F5">
        <w:rPr>
          <w:rFonts w:eastAsia="Cambria"/>
          <w:sz w:val="24"/>
          <w:szCs w:val="24"/>
        </w:rPr>
        <w:br/>
      </w:r>
      <w:r w:rsidRPr="00B124F1">
        <w:rPr>
          <w:rFonts w:eastAsia="Cambria"/>
          <w:sz w:val="24"/>
          <w:szCs w:val="24"/>
        </w:rPr>
        <w:t>z art. 57 ust</w:t>
      </w:r>
      <w:r>
        <w:rPr>
          <w:rFonts w:eastAsia="Cambria"/>
          <w:sz w:val="24"/>
          <w:szCs w:val="24"/>
        </w:rPr>
        <w:t>awy Prawo budowlan</w:t>
      </w:r>
      <w:r w:rsidR="00D07439">
        <w:rPr>
          <w:rFonts w:eastAsia="Cambria"/>
          <w:sz w:val="24"/>
          <w:szCs w:val="24"/>
        </w:rPr>
        <w:t>e</w:t>
      </w:r>
      <w:r w:rsidR="0023604A">
        <w:rPr>
          <w:rFonts w:eastAsia="Cambria"/>
          <w:sz w:val="24"/>
          <w:szCs w:val="24"/>
        </w:rPr>
        <w:t xml:space="preserve"> /jeśli dotyczy/</w:t>
      </w:r>
      <w:r w:rsidR="00D07439">
        <w:rPr>
          <w:rFonts w:eastAsia="Cambria"/>
          <w:sz w:val="24"/>
          <w:szCs w:val="24"/>
        </w:rPr>
        <w:t>.</w:t>
      </w:r>
    </w:p>
    <w:p w14:paraId="74834ECA" w14:textId="77777777" w:rsidR="005C08F1" w:rsidRPr="00F94993" w:rsidRDefault="005C08F1" w:rsidP="005C08F1">
      <w:pPr>
        <w:spacing w:line="276" w:lineRule="auto"/>
        <w:jc w:val="center"/>
        <w:rPr>
          <w:rFonts w:eastAsia="Cambria"/>
          <w:b/>
          <w:sz w:val="22"/>
          <w:szCs w:val="22"/>
        </w:rPr>
      </w:pPr>
      <w:r w:rsidRPr="00F94993">
        <w:rPr>
          <w:rFonts w:eastAsia="Cambria"/>
          <w:b/>
          <w:sz w:val="22"/>
          <w:szCs w:val="22"/>
        </w:rPr>
        <w:t>§</w:t>
      </w:r>
      <w:r w:rsidR="00531C98">
        <w:rPr>
          <w:rFonts w:eastAsia="Cambria"/>
          <w:b/>
          <w:sz w:val="22"/>
          <w:szCs w:val="22"/>
        </w:rPr>
        <w:t>10</w:t>
      </w:r>
    </w:p>
    <w:p w14:paraId="6C7286D4" w14:textId="77777777" w:rsidR="005C08F1" w:rsidRPr="000E3722" w:rsidRDefault="005C08F1" w:rsidP="005C08F1">
      <w:pPr>
        <w:spacing w:line="276" w:lineRule="auto"/>
        <w:jc w:val="center"/>
        <w:rPr>
          <w:rFonts w:eastAsia="Cambria"/>
          <w:b/>
          <w:sz w:val="24"/>
          <w:szCs w:val="24"/>
        </w:rPr>
      </w:pPr>
      <w:r w:rsidRPr="000E3722">
        <w:rPr>
          <w:rFonts w:eastAsia="Cambria"/>
          <w:b/>
          <w:sz w:val="24"/>
          <w:szCs w:val="24"/>
        </w:rPr>
        <w:t>Wysokość wynagrodzenia</w:t>
      </w:r>
    </w:p>
    <w:p w14:paraId="00AB5F24" w14:textId="77777777" w:rsidR="005C08F1" w:rsidRPr="00531C98" w:rsidRDefault="005C08F1" w:rsidP="000A7B6B">
      <w:pPr>
        <w:spacing w:line="276" w:lineRule="auto"/>
        <w:ind w:left="284" w:hanging="284"/>
        <w:jc w:val="both"/>
        <w:rPr>
          <w:rFonts w:eastAsia="Cambria"/>
          <w:sz w:val="24"/>
          <w:szCs w:val="24"/>
        </w:rPr>
      </w:pPr>
      <w:r w:rsidRPr="006C21BF">
        <w:rPr>
          <w:rFonts w:eastAsia="Cambria"/>
          <w:b/>
          <w:sz w:val="22"/>
          <w:szCs w:val="22"/>
        </w:rPr>
        <w:t>1.</w:t>
      </w:r>
      <w:r w:rsidRPr="00F94993">
        <w:rPr>
          <w:rFonts w:eastAsia="Cambria"/>
          <w:sz w:val="22"/>
          <w:szCs w:val="22"/>
        </w:rPr>
        <w:t xml:space="preserve"> </w:t>
      </w:r>
      <w:r w:rsidRPr="006C21BF">
        <w:rPr>
          <w:rFonts w:eastAsia="Cambria"/>
          <w:sz w:val="24"/>
          <w:szCs w:val="24"/>
        </w:rPr>
        <w:t xml:space="preserve">Wynagrodzenie za wykonanie przedmiotu Umowy strony ustaliły na podstawie ceny </w:t>
      </w:r>
      <w:r w:rsidRPr="006C21BF">
        <w:rPr>
          <w:rFonts w:eastAsia="Cambria"/>
          <w:sz w:val="24"/>
          <w:szCs w:val="24"/>
        </w:rPr>
        <w:br/>
        <w:t>z oferty Wykonawcy.  Jest to wynagrodzenie ryczałtowe za kompleksowe wykonanie przedmiotu zamówienia</w:t>
      </w:r>
      <w:r>
        <w:rPr>
          <w:rFonts w:eastAsia="Cambria"/>
          <w:sz w:val="24"/>
          <w:szCs w:val="24"/>
        </w:rPr>
        <w:t>.</w:t>
      </w:r>
    </w:p>
    <w:p w14:paraId="496D9FC0" w14:textId="77777777" w:rsidR="005C08F1" w:rsidRPr="000D6214" w:rsidRDefault="005C08F1" w:rsidP="00BE6F80">
      <w:pPr>
        <w:shd w:val="clear" w:color="auto" w:fill="FFFFFF"/>
        <w:tabs>
          <w:tab w:val="left" w:pos="284"/>
        </w:tabs>
        <w:spacing w:line="276" w:lineRule="auto"/>
        <w:rPr>
          <w:b/>
          <w:sz w:val="24"/>
          <w:szCs w:val="24"/>
        </w:rPr>
      </w:pPr>
      <w:r>
        <w:rPr>
          <w:b/>
          <w:color w:val="000000"/>
          <w:spacing w:val="-1"/>
          <w:sz w:val="24"/>
          <w:szCs w:val="24"/>
        </w:rPr>
        <w:t xml:space="preserve">     </w:t>
      </w:r>
      <w:r w:rsidRPr="000D6214">
        <w:rPr>
          <w:b/>
          <w:color w:val="000000"/>
          <w:spacing w:val="-1"/>
          <w:sz w:val="24"/>
          <w:szCs w:val="24"/>
        </w:rPr>
        <w:t xml:space="preserve">Cena netto : </w:t>
      </w:r>
      <w:r w:rsidR="00BE6F80" w:rsidRPr="000D6214">
        <w:rPr>
          <w:b/>
          <w:color w:val="000000"/>
          <w:sz w:val="24"/>
          <w:szCs w:val="24"/>
        </w:rPr>
        <w:t xml:space="preserve">        </w:t>
      </w:r>
      <w:r w:rsidR="00D07439">
        <w:rPr>
          <w:b/>
          <w:color w:val="000000"/>
          <w:sz w:val="24"/>
          <w:szCs w:val="24"/>
        </w:rPr>
        <w:t>..............................</w:t>
      </w:r>
      <w:r w:rsidR="00BE6F80" w:rsidRPr="000D6214">
        <w:rPr>
          <w:b/>
          <w:color w:val="000000"/>
          <w:sz w:val="24"/>
          <w:szCs w:val="24"/>
        </w:rPr>
        <w:t xml:space="preserve"> </w:t>
      </w:r>
      <w:r w:rsidRPr="000D6214">
        <w:rPr>
          <w:b/>
          <w:color w:val="000000"/>
          <w:spacing w:val="-6"/>
          <w:sz w:val="24"/>
          <w:szCs w:val="24"/>
        </w:rPr>
        <w:t>zł</w:t>
      </w:r>
    </w:p>
    <w:p w14:paraId="0D966105" w14:textId="1484FE42" w:rsidR="005C08F1" w:rsidRPr="000D6214" w:rsidRDefault="005C08F1" w:rsidP="00BE6F80">
      <w:pPr>
        <w:shd w:val="clear" w:color="auto" w:fill="FFFFFF"/>
        <w:tabs>
          <w:tab w:val="left" w:pos="734"/>
          <w:tab w:val="left" w:leader="dot" w:pos="3869"/>
          <w:tab w:val="left" w:leader="dot" w:pos="7109"/>
        </w:tabs>
        <w:spacing w:line="276" w:lineRule="auto"/>
        <w:ind w:left="284"/>
        <w:rPr>
          <w:b/>
          <w:sz w:val="24"/>
          <w:szCs w:val="24"/>
        </w:rPr>
      </w:pPr>
      <w:r w:rsidRPr="000D6214">
        <w:rPr>
          <w:b/>
          <w:color w:val="000000"/>
          <w:spacing w:val="-4"/>
          <w:sz w:val="24"/>
          <w:szCs w:val="24"/>
        </w:rPr>
        <w:t>P</w:t>
      </w:r>
      <w:r w:rsidRPr="000D6214">
        <w:rPr>
          <w:b/>
          <w:color w:val="000000"/>
          <w:spacing w:val="-1"/>
          <w:sz w:val="24"/>
          <w:szCs w:val="24"/>
        </w:rPr>
        <w:t xml:space="preserve">odatek VAT w wysokości </w:t>
      </w:r>
      <w:r w:rsidR="001363CD">
        <w:rPr>
          <w:b/>
          <w:color w:val="000000"/>
          <w:spacing w:val="-1"/>
          <w:sz w:val="24"/>
          <w:szCs w:val="24"/>
        </w:rPr>
        <w:t>…………</w:t>
      </w:r>
      <w:r w:rsidRPr="000D6214">
        <w:rPr>
          <w:b/>
          <w:color w:val="000000"/>
          <w:spacing w:val="-1"/>
          <w:sz w:val="24"/>
          <w:szCs w:val="24"/>
        </w:rPr>
        <w:t xml:space="preserve"> tj. w kwocie   </w:t>
      </w:r>
      <w:r w:rsidR="00D07439">
        <w:rPr>
          <w:b/>
          <w:color w:val="000000"/>
          <w:spacing w:val="-1"/>
          <w:sz w:val="24"/>
          <w:szCs w:val="24"/>
        </w:rPr>
        <w:t>.....................</w:t>
      </w:r>
      <w:r w:rsidR="00BE6F80" w:rsidRPr="000D6214">
        <w:rPr>
          <w:b/>
          <w:color w:val="000000"/>
          <w:spacing w:val="-1"/>
          <w:sz w:val="24"/>
          <w:szCs w:val="24"/>
        </w:rPr>
        <w:t xml:space="preserve"> </w:t>
      </w:r>
      <w:r w:rsidRPr="000D6214">
        <w:rPr>
          <w:b/>
          <w:color w:val="000000"/>
          <w:spacing w:val="-7"/>
          <w:sz w:val="24"/>
          <w:szCs w:val="24"/>
        </w:rPr>
        <w:t>zł</w:t>
      </w:r>
    </w:p>
    <w:p w14:paraId="5D14BAB5" w14:textId="77777777" w:rsidR="00BE6F80" w:rsidRPr="00BE6F80" w:rsidRDefault="005C08F1" w:rsidP="00A66050">
      <w:pPr>
        <w:shd w:val="clear" w:color="auto" w:fill="FFFFFF"/>
        <w:tabs>
          <w:tab w:val="left" w:pos="734"/>
          <w:tab w:val="left" w:leader="dot" w:pos="4877"/>
        </w:tabs>
        <w:spacing w:line="276" w:lineRule="auto"/>
        <w:ind w:left="284"/>
        <w:rPr>
          <w:b/>
          <w:bCs/>
          <w:color w:val="000000"/>
          <w:sz w:val="24"/>
          <w:szCs w:val="24"/>
        </w:rPr>
      </w:pPr>
      <w:r w:rsidRPr="000D6214">
        <w:rPr>
          <w:b/>
          <w:color w:val="000000"/>
          <w:sz w:val="24"/>
          <w:szCs w:val="24"/>
        </w:rPr>
        <w:t>Cena brutto</w:t>
      </w:r>
      <w:r w:rsidR="00D07439">
        <w:rPr>
          <w:b/>
          <w:color w:val="000000"/>
          <w:sz w:val="24"/>
          <w:szCs w:val="24"/>
        </w:rPr>
        <w:t xml:space="preserve">:       </w:t>
      </w:r>
      <w:r w:rsidR="00D07439">
        <w:rPr>
          <w:b/>
          <w:bCs/>
          <w:color w:val="000000"/>
          <w:spacing w:val="-1"/>
          <w:sz w:val="24"/>
          <w:szCs w:val="24"/>
        </w:rPr>
        <w:t>...............................</w:t>
      </w:r>
      <w:r w:rsidR="00BE6F80" w:rsidRPr="000D6214">
        <w:rPr>
          <w:b/>
          <w:bCs/>
          <w:color w:val="000000"/>
          <w:spacing w:val="-1"/>
          <w:sz w:val="24"/>
          <w:szCs w:val="24"/>
        </w:rPr>
        <w:t xml:space="preserve"> z</w:t>
      </w:r>
      <w:r w:rsidR="00BE6F80" w:rsidRPr="000D6214">
        <w:rPr>
          <w:b/>
          <w:bCs/>
          <w:color w:val="000000"/>
          <w:sz w:val="24"/>
          <w:szCs w:val="24"/>
        </w:rPr>
        <w:t>ł</w:t>
      </w:r>
    </w:p>
    <w:p w14:paraId="7F4B8CF0" w14:textId="77777777" w:rsidR="00B01B1C" w:rsidRPr="00531C98" w:rsidRDefault="005C08F1" w:rsidP="00BE6F80">
      <w:pPr>
        <w:shd w:val="clear" w:color="auto" w:fill="FFFFFF"/>
        <w:tabs>
          <w:tab w:val="left" w:leader="dot" w:pos="8798"/>
        </w:tabs>
        <w:spacing w:line="276" w:lineRule="auto"/>
        <w:rPr>
          <w:bCs/>
          <w:color w:val="000000"/>
          <w:spacing w:val="-4"/>
          <w:sz w:val="24"/>
          <w:szCs w:val="24"/>
        </w:rPr>
      </w:pPr>
      <w:r w:rsidRPr="00BE6F80">
        <w:rPr>
          <w:bCs/>
          <w:color w:val="000000"/>
          <w:spacing w:val="-4"/>
          <w:sz w:val="24"/>
          <w:szCs w:val="24"/>
        </w:rPr>
        <w:t>(słownie:</w:t>
      </w:r>
      <w:r w:rsidR="00BE6F80" w:rsidRPr="00BE6F80">
        <w:rPr>
          <w:bCs/>
          <w:color w:val="000000"/>
          <w:spacing w:val="-4"/>
          <w:sz w:val="24"/>
          <w:szCs w:val="24"/>
        </w:rPr>
        <w:t xml:space="preserve"> </w:t>
      </w:r>
      <w:r w:rsidR="00D07439">
        <w:rPr>
          <w:bCs/>
          <w:color w:val="000000"/>
          <w:spacing w:val="-4"/>
          <w:sz w:val="24"/>
          <w:szCs w:val="24"/>
        </w:rPr>
        <w:t>.......................................................................................................................................</w:t>
      </w:r>
      <w:r w:rsidR="00BE6F80" w:rsidRPr="00BE6F80">
        <w:rPr>
          <w:bCs/>
          <w:color w:val="000000"/>
          <w:spacing w:val="-4"/>
          <w:sz w:val="24"/>
          <w:szCs w:val="24"/>
        </w:rPr>
        <w:t>)</w:t>
      </w:r>
    </w:p>
    <w:p w14:paraId="106AD591" w14:textId="77777777" w:rsidR="00BE6F80" w:rsidRDefault="00A66050" w:rsidP="00BE6F80">
      <w:pPr>
        <w:shd w:val="clear" w:color="auto" w:fill="FFFFFF"/>
        <w:tabs>
          <w:tab w:val="left" w:leader="dot" w:pos="8798"/>
        </w:tabs>
        <w:spacing w:line="276" w:lineRule="auto"/>
        <w:rPr>
          <w:sz w:val="24"/>
          <w:szCs w:val="24"/>
        </w:rPr>
      </w:pPr>
      <w:r>
        <w:rPr>
          <w:sz w:val="24"/>
          <w:szCs w:val="24"/>
        </w:rPr>
        <w:t xml:space="preserve">w tym: </w:t>
      </w:r>
    </w:p>
    <w:p w14:paraId="6D8FD13F" w14:textId="77D6A949" w:rsidR="00A66050" w:rsidRPr="00A66050" w:rsidRDefault="00A66050" w:rsidP="00A66050">
      <w:pPr>
        <w:pStyle w:val="Akapitzlist"/>
        <w:numPr>
          <w:ilvl w:val="0"/>
          <w:numId w:val="23"/>
        </w:numPr>
        <w:shd w:val="clear" w:color="auto" w:fill="FFFFFF"/>
        <w:tabs>
          <w:tab w:val="left" w:leader="dot" w:pos="8798"/>
        </w:tabs>
        <w:spacing w:line="276" w:lineRule="auto"/>
        <w:rPr>
          <w:b/>
          <w:sz w:val="24"/>
          <w:szCs w:val="24"/>
        </w:rPr>
      </w:pPr>
      <w:r w:rsidRPr="00A66050">
        <w:rPr>
          <w:b/>
          <w:sz w:val="24"/>
          <w:szCs w:val="24"/>
        </w:rPr>
        <w:t xml:space="preserve">za wykonanie dokumentacji </w:t>
      </w:r>
      <w:r w:rsidR="00DB0324">
        <w:rPr>
          <w:rFonts w:eastAsia="Cambria"/>
          <w:b/>
          <w:bCs/>
          <w:sz w:val="24"/>
          <w:szCs w:val="24"/>
        </w:rPr>
        <w:t>t</w:t>
      </w:r>
      <w:r w:rsidR="00DB0324" w:rsidRPr="00DB0324">
        <w:rPr>
          <w:rFonts w:eastAsia="Cambria"/>
          <w:b/>
          <w:bCs/>
          <w:sz w:val="24"/>
          <w:szCs w:val="24"/>
        </w:rPr>
        <w:t>echnicznej</w:t>
      </w:r>
    </w:p>
    <w:p w14:paraId="415B5938" w14:textId="77777777" w:rsidR="00B01B1C" w:rsidRPr="00B01B1C" w:rsidRDefault="00B01B1C" w:rsidP="00B01B1C">
      <w:pPr>
        <w:shd w:val="clear" w:color="auto" w:fill="FFFFFF"/>
        <w:tabs>
          <w:tab w:val="left" w:pos="284"/>
        </w:tabs>
        <w:spacing w:line="276" w:lineRule="auto"/>
        <w:ind w:left="360"/>
        <w:rPr>
          <w:b/>
          <w:sz w:val="24"/>
          <w:szCs w:val="24"/>
        </w:rPr>
      </w:pPr>
      <w:r w:rsidRPr="00B01B1C">
        <w:rPr>
          <w:b/>
          <w:color w:val="000000"/>
          <w:spacing w:val="-1"/>
          <w:sz w:val="24"/>
          <w:szCs w:val="24"/>
        </w:rPr>
        <w:t xml:space="preserve"> Cena netto : </w:t>
      </w:r>
      <w:r w:rsidRPr="00B01B1C">
        <w:rPr>
          <w:b/>
          <w:color w:val="000000"/>
          <w:sz w:val="24"/>
          <w:szCs w:val="24"/>
        </w:rPr>
        <w:t xml:space="preserve">        .............................. </w:t>
      </w:r>
      <w:r w:rsidRPr="00B01B1C">
        <w:rPr>
          <w:b/>
          <w:color w:val="000000"/>
          <w:spacing w:val="-6"/>
          <w:sz w:val="24"/>
          <w:szCs w:val="24"/>
        </w:rPr>
        <w:t>zł</w:t>
      </w:r>
    </w:p>
    <w:p w14:paraId="687A9295" w14:textId="77777777" w:rsidR="00B01B1C" w:rsidRPr="00B01B1C" w:rsidRDefault="00B01B1C" w:rsidP="00B01B1C">
      <w:pPr>
        <w:shd w:val="clear" w:color="auto" w:fill="FFFFFF"/>
        <w:tabs>
          <w:tab w:val="left" w:pos="734"/>
          <w:tab w:val="left" w:leader="dot" w:pos="3869"/>
          <w:tab w:val="left" w:leader="dot" w:pos="7109"/>
        </w:tabs>
        <w:spacing w:line="276" w:lineRule="auto"/>
        <w:rPr>
          <w:b/>
          <w:sz w:val="24"/>
          <w:szCs w:val="24"/>
        </w:rPr>
      </w:pPr>
      <w:r>
        <w:rPr>
          <w:b/>
          <w:color w:val="000000"/>
          <w:spacing w:val="-4"/>
          <w:sz w:val="24"/>
          <w:szCs w:val="24"/>
        </w:rPr>
        <w:t xml:space="preserve">        </w:t>
      </w:r>
      <w:r w:rsidRPr="00B01B1C">
        <w:rPr>
          <w:b/>
          <w:color w:val="000000"/>
          <w:spacing w:val="-4"/>
          <w:sz w:val="24"/>
          <w:szCs w:val="24"/>
        </w:rPr>
        <w:t>P</w:t>
      </w:r>
      <w:r w:rsidRPr="00B01B1C">
        <w:rPr>
          <w:b/>
          <w:color w:val="000000"/>
          <w:spacing w:val="-1"/>
          <w:sz w:val="24"/>
          <w:szCs w:val="24"/>
        </w:rPr>
        <w:t xml:space="preserve">odatek VAT w wysokości 23 % tj. w kwocie   ..................... </w:t>
      </w:r>
      <w:r w:rsidRPr="00B01B1C">
        <w:rPr>
          <w:b/>
          <w:color w:val="000000"/>
          <w:spacing w:val="-7"/>
          <w:sz w:val="24"/>
          <w:szCs w:val="24"/>
        </w:rPr>
        <w:t>zł</w:t>
      </w:r>
    </w:p>
    <w:p w14:paraId="415644C8" w14:textId="77777777" w:rsidR="00B01B1C" w:rsidRPr="00B01B1C" w:rsidRDefault="00B01B1C" w:rsidP="00B01B1C">
      <w:pPr>
        <w:shd w:val="clear" w:color="auto" w:fill="FFFFFF"/>
        <w:tabs>
          <w:tab w:val="left" w:pos="734"/>
          <w:tab w:val="left" w:leader="dot" w:pos="4877"/>
        </w:tabs>
        <w:spacing w:line="276" w:lineRule="auto"/>
        <w:rPr>
          <w:b/>
          <w:bCs/>
          <w:color w:val="000000"/>
          <w:sz w:val="24"/>
          <w:szCs w:val="24"/>
        </w:rPr>
      </w:pPr>
      <w:r>
        <w:rPr>
          <w:b/>
          <w:color w:val="000000"/>
          <w:sz w:val="24"/>
          <w:szCs w:val="24"/>
        </w:rPr>
        <w:t xml:space="preserve">       </w:t>
      </w:r>
      <w:r w:rsidRPr="00B01B1C">
        <w:rPr>
          <w:b/>
          <w:color w:val="000000"/>
          <w:sz w:val="24"/>
          <w:szCs w:val="24"/>
        </w:rPr>
        <w:t xml:space="preserve">Cena brutto:       </w:t>
      </w:r>
      <w:r w:rsidRPr="00B01B1C">
        <w:rPr>
          <w:b/>
          <w:bCs/>
          <w:color w:val="000000"/>
          <w:spacing w:val="-1"/>
          <w:sz w:val="24"/>
          <w:szCs w:val="24"/>
        </w:rPr>
        <w:t>............................... z</w:t>
      </w:r>
      <w:r w:rsidRPr="00B01B1C">
        <w:rPr>
          <w:b/>
          <w:bCs/>
          <w:color w:val="000000"/>
          <w:sz w:val="24"/>
          <w:szCs w:val="24"/>
        </w:rPr>
        <w:t>ł</w:t>
      </w:r>
    </w:p>
    <w:p w14:paraId="259980A7" w14:textId="77777777" w:rsidR="00B01B1C" w:rsidRDefault="00B01B1C" w:rsidP="00B01B1C">
      <w:pPr>
        <w:shd w:val="clear" w:color="auto" w:fill="FFFFFF"/>
        <w:tabs>
          <w:tab w:val="left" w:leader="dot" w:pos="8798"/>
        </w:tabs>
        <w:spacing w:line="276" w:lineRule="auto"/>
        <w:rPr>
          <w:bCs/>
          <w:color w:val="000000"/>
          <w:spacing w:val="-4"/>
          <w:sz w:val="24"/>
          <w:szCs w:val="24"/>
        </w:rPr>
      </w:pPr>
      <w:r w:rsidRPr="00B01B1C">
        <w:rPr>
          <w:bCs/>
          <w:color w:val="000000"/>
          <w:spacing w:val="-4"/>
          <w:sz w:val="24"/>
          <w:szCs w:val="24"/>
        </w:rPr>
        <w:t>(słownie: .......................................................................................................................................)</w:t>
      </w:r>
    </w:p>
    <w:p w14:paraId="6DF7A61D" w14:textId="67676F7E" w:rsidR="00B01B1C" w:rsidRPr="00A66050" w:rsidRDefault="00B01B1C" w:rsidP="00B01B1C">
      <w:pPr>
        <w:pStyle w:val="Akapitzlist"/>
        <w:numPr>
          <w:ilvl w:val="0"/>
          <w:numId w:val="23"/>
        </w:numPr>
        <w:shd w:val="clear" w:color="auto" w:fill="FFFFFF"/>
        <w:tabs>
          <w:tab w:val="left" w:leader="dot" w:pos="8798"/>
        </w:tabs>
        <w:spacing w:line="276" w:lineRule="auto"/>
        <w:rPr>
          <w:b/>
          <w:sz w:val="24"/>
          <w:szCs w:val="24"/>
        </w:rPr>
      </w:pPr>
      <w:r w:rsidRPr="00A66050">
        <w:rPr>
          <w:b/>
          <w:sz w:val="24"/>
          <w:szCs w:val="24"/>
        </w:rPr>
        <w:t xml:space="preserve">za </w:t>
      </w:r>
      <w:r>
        <w:rPr>
          <w:b/>
          <w:sz w:val="24"/>
          <w:szCs w:val="24"/>
        </w:rPr>
        <w:t>budow</w:t>
      </w:r>
      <w:r w:rsidR="008D2F0C">
        <w:rPr>
          <w:b/>
          <w:sz w:val="24"/>
          <w:szCs w:val="24"/>
        </w:rPr>
        <w:t>ę szlaku turystycznego</w:t>
      </w:r>
    </w:p>
    <w:p w14:paraId="50ACA444" w14:textId="77777777" w:rsidR="00B01B1C" w:rsidRPr="00B01B1C" w:rsidRDefault="00B01B1C" w:rsidP="00B01B1C">
      <w:pPr>
        <w:shd w:val="clear" w:color="auto" w:fill="FFFFFF"/>
        <w:tabs>
          <w:tab w:val="left" w:pos="284"/>
        </w:tabs>
        <w:spacing w:line="276" w:lineRule="auto"/>
        <w:ind w:left="360"/>
        <w:rPr>
          <w:b/>
          <w:sz w:val="24"/>
          <w:szCs w:val="24"/>
        </w:rPr>
      </w:pPr>
      <w:r w:rsidRPr="00B01B1C">
        <w:rPr>
          <w:b/>
          <w:color w:val="000000"/>
          <w:spacing w:val="-1"/>
          <w:sz w:val="24"/>
          <w:szCs w:val="24"/>
        </w:rPr>
        <w:t xml:space="preserve"> Cena netto : </w:t>
      </w:r>
      <w:r w:rsidRPr="00B01B1C">
        <w:rPr>
          <w:b/>
          <w:color w:val="000000"/>
          <w:sz w:val="24"/>
          <w:szCs w:val="24"/>
        </w:rPr>
        <w:t xml:space="preserve">        .............................. </w:t>
      </w:r>
      <w:r w:rsidRPr="00B01B1C">
        <w:rPr>
          <w:b/>
          <w:color w:val="000000"/>
          <w:spacing w:val="-6"/>
          <w:sz w:val="24"/>
          <w:szCs w:val="24"/>
        </w:rPr>
        <w:t>zł</w:t>
      </w:r>
    </w:p>
    <w:p w14:paraId="0A2696C1" w14:textId="12979900" w:rsidR="00B01B1C" w:rsidRPr="00B01B1C" w:rsidRDefault="00B01B1C" w:rsidP="00B01B1C">
      <w:pPr>
        <w:shd w:val="clear" w:color="auto" w:fill="FFFFFF"/>
        <w:tabs>
          <w:tab w:val="left" w:pos="734"/>
          <w:tab w:val="left" w:leader="dot" w:pos="3869"/>
          <w:tab w:val="left" w:leader="dot" w:pos="7109"/>
        </w:tabs>
        <w:spacing w:line="276" w:lineRule="auto"/>
        <w:rPr>
          <w:b/>
          <w:sz w:val="24"/>
          <w:szCs w:val="24"/>
        </w:rPr>
      </w:pPr>
      <w:r>
        <w:rPr>
          <w:b/>
          <w:color w:val="000000"/>
          <w:spacing w:val="-4"/>
          <w:sz w:val="24"/>
          <w:szCs w:val="24"/>
        </w:rPr>
        <w:t xml:space="preserve">        </w:t>
      </w:r>
      <w:r w:rsidRPr="00B01B1C">
        <w:rPr>
          <w:b/>
          <w:color w:val="000000"/>
          <w:spacing w:val="-4"/>
          <w:sz w:val="24"/>
          <w:szCs w:val="24"/>
        </w:rPr>
        <w:t>P</w:t>
      </w:r>
      <w:r w:rsidRPr="00B01B1C">
        <w:rPr>
          <w:b/>
          <w:color w:val="000000"/>
          <w:spacing w:val="-1"/>
          <w:sz w:val="24"/>
          <w:szCs w:val="24"/>
        </w:rPr>
        <w:t xml:space="preserve">odatek VAT w wysokości </w:t>
      </w:r>
      <w:r w:rsidR="008D2F0C">
        <w:rPr>
          <w:b/>
          <w:color w:val="000000"/>
          <w:spacing w:val="-1"/>
          <w:sz w:val="24"/>
          <w:szCs w:val="24"/>
        </w:rPr>
        <w:t>………….</w:t>
      </w:r>
      <w:r w:rsidRPr="00B01B1C">
        <w:rPr>
          <w:b/>
          <w:color w:val="000000"/>
          <w:spacing w:val="-1"/>
          <w:sz w:val="24"/>
          <w:szCs w:val="24"/>
        </w:rPr>
        <w:t xml:space="preserve"> % tj. w kwocie   ..................... </w:t>
      </w:r>
      <w:r w:rsidRPr="00B01B1C">
        <w:rPr>
          <w:b/>
          <w:color w:val="000000"/>
          <w:spacing w:val="-7"/>
          <w:sz w:val="24"/>
          <w:szCs w:val="24"/>
        </w:rPr>
        <w:t>zł</w:t>
      </w:r>
    </w:p>
    <w:p w14:paraId="0572199F" w14:textId="77777777" w:rsidR="00B01B1C" w:rsidRPr="00B01B1C" w:rsidRDefault="00B01B1C" w:rsidP="00B01B1C">
      <w:pPr>
        <w:shd w:val="clear" w:color="auto" w:fill="FFFFFF"/>
        <w:tabs>
          <w:tab w:val="left" w:pos="734"/>
          <w:tab w:val="left" w:leader="dot" w:pos="4877"/>
        </w:tabs>
        <w:spacing w:line="276" w:lineRule="auto"/>
        <w:rPr>
          <w:b/>
          <w:bCs/>
          <w:color w:val="000000"/>
          <w:sz w:val="24"/>
          <w:szCs w:val="24"/>
        </w:rPr>
      </w:pPr>
      <w:r>
        <w:rPr>
          <w:b/>
          <w:color w:val="000000"/>
          <w:sz w:val="24"/>
          <w:szCs w:val="24"/>
        </w:rPr>
        <w:t xml:space="preserve">       </w:t>
      </w:r>
      <w:r w:rsidRPr="00B01B1C">
        <w:rPr>
          <w:b/>
          <w:color w:val="000000"/>
          <w:sz w:val="24"/>
          <w:szCs w:val="24"/>
        </w:rPr>
        <w:t xml:space="preserve">Cena brutto:       </w:t>
      </w:r>
      <w:r w:rsidRPr="00B01B1C">
        <w:rPr>
          <w:b/>
          <w:bCs/>
          <w:color w:val="000000"/>
          <w:spacing w:val="-1"/>
          <w:sz w:val="24"/>
          <w:szCs w:val="24"/>
        </w:rPr>
        <w:t>............................... z</w:t>
      </w:r>
      <w:r w:rsidRPr="00B01B1C">
        <w:rPr>
          <w:b/>
          <w:bCs/>
          <w:color w:val="000000"/>
          <w:sz w:val="24"/>
          <w:szCs w:val="24"/>
        </w:rPr>
        <w:t>ł</w:t>
      </w:r>
    </w:p>
    <w:p w14:paraId="054DA263" w14:textId="77777777" w:rsidR="00B01B1C" w:rsidRDefault="00B01B1C" w:rsidP="005C08F1">
      <w:pPr>
        <w:widowControl/>
        <w:tabs>
          <w:tab w:val="left" w:pos="0"/>
          <w:tab w:val="right" w:pos="3078"/>
        </w:tabs>
        <w:autoSpaceDE/>
        <w:autoSpaceDN/>
        <w:adjustRightInd/>
        <w:spacing w:line="276" w:lineRule="auto"/>
        <w:jc w:val="both"/>
        <w:rPr>
          <w:bCs/>
          <w:color w:val="000000"/>
          <w:spacing w:val="-4"/>
          <w:sz w:val="24"/>
          <w:szCs w:val="24"/>
        </w:rPr>
      </w:pPr>
      <w:r w:rsidRPr="00B01B1C">
        <w:rPr>
          <w:bCs/>
          <w:color w:val="000000"/>
          <w:spacing w:val="-4"/>
          <w:sz w:val="24"/>
          <w:szCs w:val="24"/>
        </w:rPr>
        <w:t>(słownie: .......................................................................................................................................)</w:t>
      </w:r>
    </w:p>
    <w:p w14:paraId="0E5B573B" w14:textId="356154D3" w:rsidR="005C08F1" w:rsidRPr="00540EED" w:rsidRDefault="005C08F1" w:rsidP="008D2F0C">
      <w:pPr>
        <w:widowControl/>
        <w:tabs>
          <w:tab w:val="left" w:pos="284"/>
          <w:tab w:val="right" w:pos="3078"/>
        </w:tabs>
        <w:autoSpaceDE/>
        <w:autoSpaceDN/>
        <w:adjustRightInd/>
        <w:spacing w:line="276" w:lineRule="auto"/>
        <w:ind w:left="284"/>
        <w:jc w:val="both"/>
        <w:rPr>
          <w:rFonts w:cs="Arial"/>
          <w:bCs/>
          <w:sz w:val="24"/>
          <w:szCs w:val="24"/>
        </w:rPr>
      </w:pPr>
      <w:r w:rsidRPr="006C21BF">
        <w:rPr>
          <w:rFonts w:cs="Arial"/>
          <w:bCs/>
          <w:sz w:val="24"/>
          <w:szCs w:val="24"/>
        </w:rPr>
        <w:t xml:space="preserve">Wynagrodzenie, o którym mowa w ust. 1, obejmuje wszystkie koszty związane </w:t>
      </w:r>
      <w:r w:rsidRPr="006C21BF">
        <w:rPr>
          <w:rFonts w:cs="Arial"/>
          <w:bCs/>
          <w:sz w:val="24"/>
          <w:szCs w:val="24"/>
        </w:rPr>
        <w:br/>
        <w:t>z wykonaniem i odbiorem przedmiotu Umowy, wynikają</w:t>
      </w:r>
      <w:r w:rsidR="00B01B1C">
        <w:rPr>
          <w:rFonts w:cs="Arial"/>
          <w:bCs/>
          <w:sz w:val="24"/>
          <w:szCs w:val="24"/>
        </w:rPr>
        <w:t xml:space="preserve">ce </w:t>
      </w:r>
      <w:r w:rsidRPr="00540EED">
        <w:rPr>
          <w:rFonts w:cs="Arial"/>
          <w:bCs/>
          <w:sz w:val="24"/>
          <w:szCs w:val="24"/>
        </w:rPr>
        <w:t>z zastosowanej technologii, obowiązujących norm i prze</w:t>
      </w:r>
      <w:r w:rsidR="00B01B1C">
        <w:rPr>
          <w:rFonts w:cs="Arial"/>
          <w:bCs/>
          <w:sz w:val="24"/>
          <w:szCs w:val="24"/>
        </w:rPr>
        <w:t>pisów i</w:t>
      </w:r>
      <w:r w:rsidRPr="00540EED">
        <w:rPr>
          <w:rFonts w:cs="Arial"/>
          <w:bCs/>
          <w:sz w:val="24"/>
          <w:szCs w:val="24"/>
        </w:rPr>
        <w:t xml:space="preserve"> niezbędne do wykonania przedmiotu Umowy. </w:t>
      </w:r>
    </w:p>
    <w:p w14:paraId="612E2CCD" w14:textId="77777777" w:rsidR="005C08F1" w:rsidRPr="00397199" w:rsidRDefault="005C08F1" w:rsidP="00397199">
      <w:pPr>
        <w:widowControl/>
        <w:tabs>
          <w:tab w:val="left" w:pos="142"/>
          <w:tab w:val="right" w:pos="3078"/>
        </w:tabs>
        <w:autoSpaceDE/>
        <w:autoSpaceDN/>
        <w:adjustRightInd/>
        <w:spacing w:line="276" w:lineRule="auto"/>
        <w:ind w:left="284" w:hanging="284"/>
        <w:jc w:val="both"/>
        <w:rPr>
          <w:rFonts w:cs="Arial"/>
          <w:bCs/>
          <w:sz w:val="24"/>
          <w:szCs w:val="24"/>
        </w:rPr>
      </w:pPr>
      <w:r w:rsidRPr="00397199">
        <w:rPr>
          <w:rFonts w:cs="Arial"/>
          <w:bCs/>
          <w:sz w:val="24"/>
          <w:szCs w:val="24"/>
        </w:rPr>
        <w:t xml:space="preserve">2. Wykonawca oświadcza, że nie będzie zgłaszał żadnych roszczeń z tytułu niedoszacowania należności za wykonanie prac będących przedmiotem Umowy lub innych błędów Wykonawcy. </w:t>
      </w:r>
    </w:p>
    <w:p w14:paraId="4379A16B" w14:textId="77777777" w:rsidR="00556B06" w:rsidRPr="00397199" w:rsidRDefault="005C08F1" w:rsidP="00397199">
      <w:pPr>
        <w:widowControl/>
        <w:tabs>
          <w:tab w:val="left" w:pos="142"/>
          <w:tab w:val="right" w:pos="3078"/>
        </w:tabs>
        <w:autoSpaceDE/>
        <w:autoSpaceDN/>
        <w:adjustRightInd/>
        <w:spacing w:line="276" w:lineRule="auto"/>
        <w:ind w:left="284" w:hanging="284"/>
        <w:jc w:val="both"/>
        <w:rPr>
          <w:rFonts w:cs="Arial"/>
          <w:bCs/>
          <w:sz w:val="24"/>
          <w:szCs w:val="24"/>
        </w:rPr>
      </w:pPr>
      <w:r w:rsidRPr="00397199">
        <w:rPr>
          <w:rFonts w:cs="Arial"/>
          <w:bCs/>
          <w:sz w:val="24"/>
          <w:szCs w:val="24"/>
        </w:rPr>
        <w:t xml:space="preserve">3.Ponadto Wykonawca oświadcza, że ilości przyjęte do określenia ryczałtowej należności za wykonanie przedmiotu Umowy są wystarczające do wykonania całości robót zgodnie </w:t>
      </w:r>
      <w:r w:rsidRPr="00397199">
        <w:rPr>
          <w:rFonts w:cs="Arial"/>
          <w:bCs/>
          <w:sz w:val="24"/>
          <w:szCs w:val="24"/>
        </w:rPr>
        <w:br/>
        <w:t>z postanowieniami niniejszej Umowy oraz</w:t>
      </w:r>
      <w:r w:rsidR="00531C98" w:rsidRPr="00397199">
        <w:rPr>
          <w:rFonts w:cs="Arial"/>
          <w:bCs/>
          <w:sz w:val="24"/>
          <w:szCs w:val="24"/>
        </w:rPr>
        <w:t xml:space="preserve"> </w:t>
      </w:r>
      <w:r w:rsidRPr="00397199">
        <w:rPr>
          <w:rFonts w:cs="Arial"/>
          <w:bCs/>
          <w:sz w:val="24"/>
          <w:szCs w:val="24"/>
        </w:rPr>
        <w:t>że wynagrodzenie określone w Umowie uwzględnia wszelkie okoliczności lokalizacji, cechy projektu i terminy, a także rekompensuje wszelkie jego wydatki, koszty i zobowiązania bez możliwości wysuwania roszczeń w stosunku do Zamawiającego.</w:t>
      </w:r>
    </w:p>
    <w:p w14:paraId="2C3263C2" w14:textId="77777777" w:rsidR="00B01B1C" w:rsidRPr="00397199" w:rsidRDefault="00D07439" w:rsidP="00397199">
      <w:pPr>
        <w:widowControl/>
        <w:tabs>
          <w:tab w:val="left" w:pos="142"/>
          <w:tab w:val="right" w:pos="3078"/>
        </w:tabs>
        <w:autoSpaceDE/>
        <w:autoSpaceDN/>
        <w:adjustRightInd/>
        <w:spacing w:line="276" w:lineRule="auto"/>
        <w:ind w:left="284" w:hanging="284"/>
        <w:jc w:val="both"/>
        <w:rPr>
          <w:rFonts w:cs="Arial"/>
          <w:bCs/>
          <w:iCs/>
          <w:color w:val="000000"/>
          <w:sz w:val="24"/>
          <w:szCs w:val="24"/>
        </w:rPr>
      </w:pPr>
      <w:r w:rsidRPr="00397199">
        <w:rPr>
          <w:rFonts w:cs="Arial"/>
          <w:bCs/>
          <w:sz w:val="24"/>
          <w:szCs w:val="24"/>
        </w:rPr>
        <w:t>4</w:t>
      </w:r>
      <w:r w:rsidR="005C08F1" w:rsidRPr="00397199">
        <w:rPr>
          <w:rFonts w:cs="Arial"/>
          <w:bCs/>
          <w:iCs/>
          <w:color w:val="000000"/>
          <w:sz w:val="24"/>
          <w:szCs w:val="24"/>
        </w:rPr>
        <w:t xml:space="preserve">. </w:t>
      </w:r>
      <w:r w:rsidRPr="00397199">
        <w:rPr>
          <w:rFonts w:cs="Arial"/>
          <w:bCs/>
          <w:iCs/>
          <w:color w:val="000000"/>
          <w:sz w:val="24"/>
          <w:szCs w:val="24"/>
        </w:rPr>
        <w:t>Podstawą do wystawienia faktury</w:t>
      </w:r>
      <w:r w:rsidR="005C08F1" w:rsidRPr="00397199">
        <w:rPr>
          <w:rFonts w:cs="Arial"/>
          <w:bCs/>
          <w:iCs/>
          <w:color w:val="000000"/>
          <w:sz w:val="24"/>
          <w:szCs w:val="24"/>
        </w:rPr>
        <w:t xml:space="preserve"> będzie</w:t>
      </w:r>
      <w:r w:rsidR="00556B06" w:rsidRPr="00397199">
        <w:rPr>
          <w:rFonts w:cs="Arial"/>
          <w:bCs/>
          <w:iCs/>
          <w:color w:val="000000"/>
          <w:sz w:val="24"/>
          <w:szCs w:val="24"/>
        </w:rPr>
        <w:t xml:space="preserve"> podpisany przez komisję</w:t>
      </w:r>
      <w:r w:rsidR="005C08F1" w:rsidRPr="00397199">
        <w:rPr>
          <w:rFonts w:cs="Arial"/>
          <w:bCs/>
          <w:iCs/>
          <w:color w:val="000000"/>
          <w:sz w:val="24"/>
          <w:szCs w:val="24"/>
        </w:rPr>
        <w:t xml:space="preserve"> protokół odbioru końcowego robót, harmonogram rzeczowo-finansowy robót oraz dostarczenie Zamawiającemu dokumentacji </w:t>
      </w:r>
      <w:r w:rsidR="00531C98" w:rsidRPr="00397199">
        <w:rPr>
          <w:rFonts w:cs="Arial"/>
          <w:bCs/>
          <w:iCs/>
          <w:color w:val="000000"/>
          <w:sz w:val="24"/>
          <w:szCs w:val="24"/>
        </w:rPr>
        <w:t xml:space="preserve">powykonawczej </w:t>
      </w:r>
      <w:r w:rsidR="004F1D0F" w:rsidRPr="00397199">
        <w:rPr>
          <w:rFonts w:cs="Arial"/>
          <w:bCs/>
          <w:iCs/>
          <w:color w:val="000000"/>
          <w:sz w:val="24"/>
          <w:szCs w:val="24"/>
        </w:rPr>
        <w:t>opracowanej zgodnie z ustawą Prawo budowlane</w:t>
      </w:r>
      <w:r w:rsidR="00531C98" w:rsidRPr="00397199">
        <w:rPr>
          <w:rFonts w:cs="Arial"/>
          <w:bCs/>
          <w:iCs/>
          <w:color w:val="000000"/>
          <w:sz w:val="24"/>
          <w:szCs w:val="24"/>
        </w:rPr>
        <w:t xml:space="preserve"> wraz z decyzją na użytkowanie obiektu</w:t>
      </w:r>
      <w:r w:rsidR="00715321" w:rsidRPr="00397199">
        <w:rPr>
          <w:rFonts w:cs="Arial"/>
          <w:bCs/>
          <w:iCs/>
          <w:color w:val="000000"/>
          <w:sz w:val="24"/>
          <w:szCs w:val="24"/>
        </w:rPr>
        <w:t xml:space="preserve"> </w:t>
      </w:r>
      <w:r w:rsidR="00531C98" w:rsidRPr="00397199">
        <w:rPr>
          <w:rFonts w:cs="Arial"/>
          <w:bCs/>
          <w:iCs/>
          <w:color w:val="000000"/>
          <w:sz w:val="24"/>
          <w:szCs w:val="24"/>
        </w:rPr>
        <w:t>/jeśli dotyczy/</w:t>
      </w:r>
      <w:r w:rsidR="005C08F1" w:rsidRPr="00397199">
        <w:rPr>
          <w:rFonts w:cs="Arial"/>
          <w:bCs/>
          <w:iCs/>
          <w:color w:val="000000"/>
          <w:sz w:val="24"/>
          <w:szCs w:val="24"/>
        </w:rPr>
        <w:t>.</w:t>
      </w:r>
    </w:p>
    <w:p w14:paraId="2429D3CF" w14:textId="4A8F63BA" w:rsidR="00F9353F" w:rsidRPr="00397199" w:rsidRDefault="009F227E" w:rsidP="00397199">
      <w:pPr>
        <w:pStyle w:val="Tekstpodstawowywcity"/>
        <w:tabs>
          <w:tab w:val="left" w:pos="142"/>
        </w:tabs>
        <w:spacing w:after="0" w:line="276" w:lineRule="auto"/>
        <w:ind w:left="284" w:hanging="284"/>
        <w:jc w:val="both"/>
        <w:rPr>
          <w:sz w:val="24"/>
          <w:szCs w:val="24"/>
        </w:rPr>
      </w:pPr>
      <w:r>
        <w:rPr>
          <w:sz w:val="24"/>
          <w:szCs w:val="24"/>
        </w:rPr>
        <w:t>5</w:t>
      </w:r>
      <w:r w:rsidR="005C08F1" w:rsidRPr="00397199">
        <w:rPr>
          <w:sz w:val="24"/>
          <w:szCs w:val="24"/>
        </w:rPr>
        <w:t xml:space="preserve">. Niedoszacowanie, pominiecie oraz brak rozpoznania zakresu przedmiotu umowy </w:t>
      </w:r>
      <w:r w:rsidR="005C08F1" w:rsidRPr="00397199">
        <w:rPr>
          <w:sz w:val="24"/>
          <w:szCs w:val="24"/>
          <w:u w:val="single"/>
        </w:rPr>
        <w:t>nie może</w:t>
      </w:r>
      <w:r w:rsidR="005C08F1" w:rsidRPr="00397199">
        <w:rPr>
          <w:sz w:val="24"/>
          <w:szCs w:val="24"/>
        </w:rPr>
        <w:t xml:space="preserve"> być podstawą do żądania zmiany wynagrodzenia.</w:t>
      </w:r>
    </w:p>
    <w:p w14:paraId="73AF66DE" w14:textId="77777777" w:rsidR="005C08F1" w:rsidRDefault="005C08F1" w:rsidP="005C08F1">
      <w:pPr>
        <w:spacing w:line="276" w:lineRule="auto"/>
        <w:jc w:val="center"/>
        <w:rPr>
          <w:rFonts w:eastAsia="Cambria"/>
          <w:b/>
          <w:sz w:val="24"/>
          <w:szCs w:val="24"/>
        </w:rPr>
      </w:pPr>
      <w:r w:rsidRPr="004441F0">
        <w:rPr>
          <w:rFonts w:eastAsia="Cambria"/>
          <w:b/>
          <w:sz w:val="24"/>
          <w:szCs w:val="24"/>
        </w:rPr>
        <w:t>§1</w:t>
      </w:r>
      <w:r w:rsidR="00715321" w:rsidRPr="004441F0">
        <w:rPr>
          <w:rFonts w:eastAsia="Cambria"/>
          <w:b/>
          <w:sz w:val="24"/>
          <w:szCs w:val="24"/>
        </w:rPr>
        <w:t>1</w:t>
      </w:r>
    </w:p>
    <w:p w14:paraId="2B0A351B" w14:textId="77777777" w:rsidR="005C08F1" w:rsidRPr="004441F0" w:rsidRDefault="005C08F1" w:rsidP="005C08F1">
      <w:pPr>
        <w:spacing w:line="276" w:lineRule="auto"/>
        <w:jc w:val="center"/>
        <w:rPr>
          <w:rFonts w:eastAsia="Cambria"/>
          <w:b/>
          <w:sz w:val="24"/>
          <w:szCs w:val="24"/>
        </w:rPr>
      </w:pPr>
      <w:r w:rsidRPr="004441F0">
        <w:rPr>
          <w:rFonts w:eastAsia="Cambria"/>
          <w:b/>
          <w:sz w:val="24"/>
          <w:szCs w:val="24"/>
        </w:rPr>
        <w:lastRenderedPageBreak/>
        <w:t>Płatności</w:t>
      </w:r>
    </w:p>
    <w:p w14:paraId="40E363A1" w14:textId="77777777" w:rsidR="00572F49" w:rsidRPr="00572F49" w:rsidRDefault="0008774B" w:rsidP="0006061A">
      <w:pPr>
        <w:pStyle w:val="Akapitzlist"/>
        <w:numPr>
          <w:ilvl w:val="1"/>
          <w:numId w:val="37"/>
        </w:numPr>
        <w:spacing w:line="276" w:lineRule="auto"/>
        <w:ind w:left="284" w:hanging="284"/>
        <w:jc w:val="both"/>
        <w:rPr>
          <w:rFonts w:eastAsia="Cambria"/>
          <w:b/>
          <w:sz w:val="24"/>
          <w:szCs w:val="24"/>
        </w:rPr>
      </w:pPr>
      <w:r w:rsidRPr="00572F49">
        <w:rPr>
          <w:sz w:val="24"/>
          <w:szCs w:val="24"/>
        </w:rPr>
        <w:t>Strony postanawiają,</w:t>
      </w:r>
      <w:r w:rsidR="00895C4F" w:rsidRPr="00572F49">
        <w:rPr>
          <w:sz w:val="24"/>
          <w:szCs w:val="24"/>
        </w:rPr>
        <w:t xml:space="preserve"> </w:t>
      </w:r>
      <w:r w:rsidRPr="00572F49">
        <w:rPr>
          <w:sz w:val="24"/>
          <w:szCs w:val="24"/>
        </w:rPr>
        <w:t>iż</w:t>
      </w:r>
      <w:r w:rsidR="00895C4F" w:rsidRPr="00572F49">
        <w:rPr>
          <w:sz w:val="24"/>
          <w:szCs w:val="24"/>
        </w:rPr>
        <w:t xml:space="preserve"> </w:t>
      </w:r>
      <w:r w:rsidRPr="00572F49">
        <w:rPr>
          <w:sz w:val="24"/>
          <w:szCs w:val="24"/>
        </w:rPr>
        <w:t>wynagrodzenie</w:t>
      </w:r>
      <w:r w:rsidR="00895C4F" w:rsidRPr="00572F49">
        <w:rPr>
          <w:sz w:val="24"/>
          <w:szCs w:val="24"/>
        </w:rPr>
        <w:t xml:space="preserve"> </w:t>
      </w:r>
      <w:r w:rsidRPr="00572F49">
        <w:rPr>
          <w:sz w:val="24"/>
          <w:szCs w:val="24"/>
        </w:rPr>
        <w:t>o którym mowa w</w:t>
      </w:r>
      <w:r w:rsidR="000D6214" w:rsidRPr="00572F49">
        <w:rPr>
          <w:sz w:val="24"/>
          <w:szCs w:val="24"/>
        </w:rPr>
        <w:t xml:space="preserve"> </w:t>
      </w:r>
      <w:r w:rsidR="000D6214" w:rsidRPr="00572F49">
        <w:rPr>
          <w:rFonts w:eastAsia="Cambria"/>
          <w:sz w:val="22"/>
          <w:szCs w:val="22"/>
        </w:rPr>
        <w:t xml:space="preserve">§ </w:t>
      </w:r>
      <w:r w:rsidR="00715321" w:rsidRPr="00572F49">
        <w:rPr>
          <w:rFonts w:eastAsia="Cambria"/>
          <w:sz w:val="22"/>
          <w:szCs w:val="22"/>
        </w:rPr>
        <w:t>10</w:t>
      </w:r>
      <w:r w:rsidR="000D6214" w:rsidRPr="00572F49">
        <w:rPr>
          <w:rFonts w:eastAsia="Cambria"/>
          <w:sz w:val="22"/>
          <w:szCs w:val="22"/>
        </w:rPr>
        <w:t xml:space="preserve"> </w:t>
      </w:r>
      <w:r w:rsidRPr="00572F49">
        <w:rPr>
          <w:sz w:val="24"/>
          <w:szCs w:val="24"/>
        </w:rPr>
        <w:t xml:space="preserve">ust.1 za wykonanie </w:t>
      </w:r>
      <w:r w:rsidR="00D07439" w:rsidRPr="00572F49">
        <w:rPr>
          <w:sz w:val="24"/>
          <w:szCs w:val="24"/>
        </w:rPr>
        <w:t>przedmiotu zamówienia odbędzie sie na podstawie jednej faktury końcowej.</w:t>
      </w:r>
    </w:p>
    <w:p w14:paraId="1706192F" w14:textId="77777777" w:rsidR="00572F49" w:rsidRPr="00572F49" w:rsidRDefault="0008774B" w:rsidP="005A3FEC">
      <w:pPr>
        <w:pStyle w:val="Akapitzlist"/>
        <w:numPr>
          <w:ilvl w:val="1"/>
          <w:numId w:val="37"/>
        </w:numPr>
        <w:spacing w:line="276" w:lineRule="auto"/>
        <w:ind w:left="284" w:hanging="284"/>
        <w:jc w:val="both"/>
        <w:rPr>
          <w:rFonts w:eastAsia="Cambria"/>
          <w:sz w:val="24"/>
          <w:szCs w:val="24"/>
        </w:rPr>
      </w:pPr>
      <w:r w:rsidRPr="00572F49">
        <w:rPr>
          <w:rFonts w:eastAsia="Cambria"/>
          <w:sz w:val="24"/>
          <w:szCs w:val="24"/>
        </w:rPr>
        <w:t xml:space="preserve">Zamawiający zapłaci fakturę </w:t>
      </w:r>
      <w:r w:rsidRPr="00572F49">
        <w:rPr>
          <w:rFonts w:eastAsia="Cambria"/>
          <w:b/>
          <w:sz w:val="24"/>
          <w:szCs w:val="24"/>
        </w:rPr>
        <w:t>w terminie do 30 dni kalendarzowych</w:t>
      </w:r>
      <w:r w:rsidRPr="00572F49">
        <w:rPr>
          <w:rFonts w:eastAsia="Cambria"/>
          <w:sz w:val="24"/>
          <w:szCs w:val="24"/>
        </w:rPr>
        <w:t xml:space="preserve"> od daty wpływu do </w:t>
      </w:r>
      <w:r w:rsidRPr="00572F49">
        <w:rPr>
          <w:rFonts w:eastAsia="Cambria"/>
          <w:b/>
          <w:sz w:val="24"/>
          <w:szCs w:val="24"/>
        </w:rPr>
        <w:t>Zamawiającego.</w:t>
      </w:r>
    </w:p>
    <w:p w14:paraId="5F712624" w14:textId="77777777" w:rsidR="00572F49" w:rsidRDefault="0008774B" w:rsidP="00710C6C">
      <w:pPr>
        <w:pStyle w:val="Akapitzlist"/>
        <w:numPr>
          <w:ilvl w:val="1"/>
          <w:numId w:val="37"/>
        </w:numPr>
        <w:spacing w:line="276" w:lineRule="auto"/>
        <w:ind w:left="284" w:hanging="284"/>
        <w:jc w:val="both"/>
        <w:rPr>
          <w:rFonts w:eastAsia="Cambria"/>
          <w:sz w:val="24"/>
          <w:szCs w:val="24"/>
        </w:rPr>
      </w:pPr>
      <w:r w:rsidRPr="00572F49">
        <w:rPr>
          <w:rFonts w:eastAsia="Cambria"/>
          <w:sz w:val="24"/>
          <w:szCs w:val="24"/>
        </w:rPr>
        <w:t xml:space="preserve">Należność będzie uregulowana przelewem na konto </w:t>
      </w:r>
      <w:r w:rsidR="00D07439" w:rsidRPr="00572F49">
        <w:rPr>
          <w:rFonts w:eastAsia="Cambria"/>
          <w:sz w:val="24"/>
          <w:szCs w:val="24"/>
        </w:rPr>
        <w:t xml:space="preserve">Wykonawcy </w:t>
      </w:r>
      <w:r w:rsidR="00D07439" w:rsidRPr="00572F49">
        <w:rPr>
          <w:bCs/>
          <w:color w:val="000000"/>
          <w:sz w:val="24"/>
          <w:szCs w:val="24"/>
        </w:rPr>
        <w:t>....................................................................................</w:t>
      </w:r>
      <w:r w:rsidRPr="00572F49">
        <w:rPr>
          <w:rFonts w:eastAsia="Cambria"/>
          <w:sz w:val="24"/>
          <w:szCs w:val="24"/>
        </w:rPr>
        <w:t>, który jest rachunkiem prowadzonym do celów działalności gospodarczej z otwartym rachunkiem VAT.</w:t>
      </w:r>
    </w:p>
    <w:p w14:paraId="67953D35" w14:textId="77777777" w:rsidR="00572F49" w:rsidRDefault="005C08F1" w:rsidP="00BD6827">
      <w:pPr>
        <w:pStyle w:val="Akapitzlist"/>
        <w:numPr>
          <w:ilvl w:val="1"/>
          <w:numId w:val="37"/>
        </w:numPr>
        <w:spacing w:line="276" w:lineRule="auto"/>
        <w:ind w:left="284" w:hanging="284"/>
        <w:jc w:val="both"/>
        <w:rPr>
          <w:rFonts w:eastAsia="Cambria"/>
          <w:sz w:val="24"/>
          <w:szCs w:val="24"/>
        </w:rPr>
      </w:pPr>
      <w:r w:rsidRPr="00572F49">
        <w:rPr>
          <w:rFonts w:eastAsia="Cambria"/>
          <w:sz w:val="24"/>
          <w:szCs w:val="24"/>
        </w:rPr>
        <w:t>Zamawiający uprawniony jest do potrącenia z wynagrodzenia Wykonawcy wszelkich należnych jemu na podstawie niniejszej umowy kwot, w szczególności z tytułu kar umownych wynikających z postanowień § 1</w:t>
      </w:r>
      <w:r w:rsidR="008C72D7" w:rsidRPr="00572F49">
        <w:rPr>
          <w:rFonts w:eastAsia="Cambria"/>
          <w:sz w:val="24"/>
          <w:szCs w:val="24"/>
        </w:rPr>
        <w:t>3</w:t>
      </w:r>
      <w:r w:rsidRPr="00572F49">
        <w:rPr>
          <w:rFonts w:eastAsia="Cambria"/>
          <w:sz w:val="24"/>
          <w:szCs w:val="24"/>
        </w:rPr>
        <w:t xml:space="preserve"> umowy.</w:t>
      </w:r>
    </w:p>
    <w:p w14:paraId="2B265B1D" w14:textId="77777777" w:rsidR="00572F49" w:rsidRDefault="000D6214" w:rsidP="00F05083">
      <w:pPr>
        <w:pStyle w:val="Akapitzlist"/>
        <w:numPr>
          <w:ilvl w:val="1"/>
          <w:numId w:val="37"/>
        </w:numPr>
        <w:spacing w:line="276" w:lineRule="auto"/>
        <w:ind w:left="284" w:hanging="284"/>
        <w:jc w:val="both"/>
        <w:rPr>
          <w:rFonts w:eastAsia="Cambria"/>
          <w:sz w:val="24"/>
          <w:szCs w:val="24"/>
        </w:rPr>
      </w:pPr>
      <w:r w:rsidRPr="00572F49">
        <w:rPr>
          <w:rFonts w:eastAsia="Cambria"/>
          <w:sz w:val="24"/>
          <w:szCs w:val="24"/>
        </w:rPr>
        <w:t>Do faktur</w:t>
      </w:r>
      <w:r w:rsidR="00D07439" w:rsidRPr="00572F49">
        <w:rPr>
          <w:rFonts w:eastAsia="Cambria"/>
          <w:sz w:val="24"/>
          <w:szCs w:val="24"/>
        </w:rPr>
        <w:t>y</w:t>
      </w:r>
      <w:r w:rsidR="005C08F1" w:rsidRPr="00572F49">
        <w:rPr>
          <w:rFonts w:eastAsia="Cambria"/>
          <w:sz w:val="24"/>
          <w:szCs w:val="24"/>
        </w:rPr>
        <w:t xml:space="preserve"> wystawion</w:t>
      </w:r>
      <w:r w:rsidR="00D07439" w:rsidRPr="00572F49">
        <w:rPr>
          <w:rFonts w:eastAsia="Cambria"/>
          <w:sz w:val="24"/>
          <w:szCs w:val="24"/>
        </w:rPr>
        <w:t>ej</w:t>
      </w:r>
      <w:r w:rsidR="005C08F1" w:rsidRPr="00572F49">
        <w:rPr>
          <w:rFonts w:eastAsia="Cambria"/>
          <w:sz w:val="24"/>
          <w:szCs w:val="24"/>
        </w:rPr>
        <w:t xml:space="preserve"> przez Wykonawcę załączone będzie zestawienie należności</w:t>
      </w:r>
      <w:bookmarkStart w:id="5" w:name="page17"/>
      <w:bookmarkEnd w:id="5"/>
      <w:r w:rsidR="005C08F1" w:rsidRPr="00572F49">
        <w:rPr>
          <w:rFonts w:eastAsia="Cambria"/>
          <w:sz w:val="24"/>
          <w:szCs w:val="24"/>
        </w:rPr>
        <w:t xml:space="preserve"> dla wszystkich podwykonawców lub dalszych podwykonawców z oświadczeniem podwykonawców o otrzymaniu od Wykonawcy wynagrodzenia za wykonaną przez danego Podwykonawcę część przedmiotu umowy.</w:t>
      </w:r>
    </w:p>
    <w:p w14:paraId="5474DFE1" w14:textId="77777777" w:rsidR="00572F49" w:rsidRDefault="005C08F1" w:rsidP="00E31A89">
      <w:pPr>
        <w:pStyle w:val="Akapitzlist"/>
        <w:widowControl/>
        <w:numPr>
          <w:ilvl w:val="1"/>
          <w:numId w:val="37"/>
        </w:numPr>
        <w:autoSpaceDE/>
        <w:autoSpaceDN/>
        <w:adjustRightInd/>
        <w:spacing w:line="276" w:lineRule="auto"/>
        <w:ind w:left="284" w:hanging="284"/>
        <w:jc w:val="both"/>
        <w:rPr>
          <w:rFonts w:eastAsia="Cambria"/>
          <w:sz w:val="24"/>
          <w:szCs w:val="24"/>
        </w:rPr>
      </w:pPr>
      <w:r w:rsidRPr="00572F49">
        <w:rPr>
          <w:rFonts w:eastAsia="Cambria"/>
          <w:sz w:val="24"/>
          <w:szCs w:val="24"/>
        </w:rPr>
        <w:t>Termin, o którym mowa w ust. 2 rozpocznie swój bieg w przypadku łącznego wystąpienia następujących przesłanek:</w:t>
      </w:r>
    </w:p>
    <w:p w14:paraId="4A3859AE" w14:textId="77777777" w:rsidR="00572F49" w:rsidRDefault="00572F49" w:rsidP="00572F49">
      <w:pPr>
        <w:pStyle w:val="Akapitzlist"/>
        <w:widowControl/>
        <w:autoSpaceDE/>
        <w:autoSpaceDN/>
        <w:adjustRightInd/>
        <w:spacing w:line="276" w:lineRule="auto"/>
        <w:ind w:left="284"/>
        <w:jc w:val="both"/>
        <w:rPr>
          <w:rFonts w:eastAsia="Cambria"/>
          <w:sz w:val="24"/>
          <w:szCs w:val="24"/>
        </w:rPr>
      </w:pPr>
      <w:r w:rsidRPr="00572F49">
        <w:rPr>
          <w:rFonts w:eastAsia="Cambria"/>
          <w:sz w:val="24"/>
          <w:szCs w:val="24"/>
        </w:rPr>
        <w:t xml:space="preserve">- </w:t>
      </w:r>
      <w:r w:rsidR="005C08F1" w:rsidRPr="00572F49">
        <w:rPr>
          <w:rFonts w:eastAsia="Cambria"/>
          <w:sz w:val="24"/>
          <w:szCs w:val="24"/>
        </w:rPr>
        <w:t xml:space="preserve">przedłożenie Zamawiającemu kopii faktur wystawionych przez podwykonawców oraz dowodów ich zapłaty, a także oświadczeń wszystkich podwykonawców lub dalszych podwykonawców, względem których Zamawiający wraz z Wykonawcą ponosi solidarną odpowiedzialność, że wszelkie wzajemne zobowiązania finansowe związane </w:t>
      </w:r>
      <w:r w:rsidR="00E438E6" w:rsidRPr="00572F49">
        <w:rPr>
          <w:rFonts w:eastAsia="Cambria"/>
          <w:sz w:val="24"/>
          <w:szCs w:val="24"/>
        </w:rPr>
        <w:br/>
      </w:r>
      <w:r w:rsidR="005C08F1" w:rsidRPr="00572F49">
        <w:rPr>
          <w:rFonts w:eastAsia="Cambria"/>
          <w:sz w:val="24"/>
          <w:szCs w:val="24"/>
        </w:rPr>
        <w:t xml:space="preserve">z wykonanymi pracami montażowymi i instalacyjnymi, stanowiącymi przedmiot umów </w:t>
      </w:r>
      <w:r w:rsidR="00E438E6" w:rsidRPr="00572F49">
        <w:rPr>
          <w:rFonts w:eastAsia="Cambria"/>
          <w:sz w:val="24"/>
          <w:szCs w:val="24"/>
        </w:rPr>
        <w:br/>
      </w:r>
      <w:r w:rsidR="005C08F1" w:rsidRPr="00572F49">
        <w:rPr>
          <w:rFonts w:eastAsia="Cambria"/>
          <w:sz w:val="24"/>
          <w:szCs w:val="24"/>
        </w:rPr>
        <w:t>o podwykonawstwo, zostały przez Wykonawcę uregulowane,</w:t>
      </w:r>
    </w:p>
    <w:p w14:paraId="0CC032DA" w14:textId="77777777" w:rsidR="00572F49" w:rsidRDefault="00572F49" w:rsidP="00572F49">
      <w:pPr>
        <w:pStyle w:val="Akapitzlist"/>
        <w:widowControl/>
        <w:autoSpaceDE/>
        <w:autoSpaceDN/>
        <w:adjustRightInd/>
        <w:spacing w:line="276" w:lineRule="auto"/>
        <w:ind w:left="284"/>
        <w:jc w:val="both"/>
        <w:rPr>
          <w:rFonts w:eastAsia="Cambria"/>
          <w:sz w:val="24"/>
          <w:szCs w:val="24"/>
        </w:rPr>
      </w:pPr>
      <w:r w:rsidRPr="00572F49">
        <w:rPr>
          <w:rFonts w:eastAsia="Cambria"/>
          <w:sz w:val="24"/>
          <w:szCs w:val="24"/>
        </w:rPr>
        <w:t>-</w:t>
      </w:r>
      <w:r w:rsidR="005C08F1" w:rsidRPr="00572F49">
        <w:rPr>
          <w:rFonts w:eastAsia="Cambria"/>
          <w:sz w:val="24"/>
          <w:szCs w:val="24"/>
        </w:rPr>
        <w:t xml:space="preserve"> 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14:paraId="0232F609" w14:textId="289B66A3" w:rsidR="00572F49" w:rsidRDefault="005C08F1" w:rsidP="003A448F">
      <w:pPr>
        <w:pStyle w:val="Akapitzlist"/>
        <w:widowControl/>
        <w:numPr>
          <w:ilvl w:val="1"/>
          <w:numId w:val="37"/>
        </w:numPr>
        <w:autoSpaceDE/>
        <w:autoSpaceDN/>
        <w:adjustRightInd/>
        <w:spacing w:line="276" w:lineRule="auto"/>
        <w:ind w:left="284" w:hanging="284"/>
        <w:jc w:val="both"/>
        <w:rPr>
          <w:rFonts w:eastAsia="Cambria"/>
          <w:sz w:val="24"/>
          <w:szCs w:val="24"/>
        </w:rPr>
      </w:pPr>
      <w:r w:rsidRPr="00572F49">
        <w:rPr>
          <w:rFonts w:eastAsia="Cambria"/>
          <w:sz w:val="24"/>
          <w:szCs w:val="24"/>
        </w:rPr>
        <w:t xml:space="preserve">Oświadczenia podwykonawców lub dalszych podwykonawców, o których mowa w ust. </w:t>
      </w:r>
      <w:r w:rsidR="00715321" w:rsidRPr="00572F49">
        <w:rPr>
          <w:rFonts w:eastAsia="Cambria"/>
          <w:sz w:val="24"/>
          <w:szCs w:val="24"/>
        </w:rPr>
        <w:t>5</w:t>
      </w:r>
      <w:r w:rsidRPr="00572F49">
        <w:rPr>
          <w:rFonts w:eastAsia="Cambria"/>
          <w:sz w:val="24"/>
          <w:szCs w:val="24"/>
        </w:rPr>
        <w:t xml:space="preserve"> powinny odpowiadać swoją formą i treścią oświadczeniom, </w:t>
      </w:r>
      <w:r w:rsidRPr="00572F49">
        <w:rPr>
          <w:rFonts w:eastAsia="Cambria"/>
          <w:sz w:val="24"/>
          <w:szCs w:val="24"/>
          <w:u w:val="single"/>
        </w:rPr>
        <w:t>stanowiącym</w:t>
      </w:r>
      <w:r w:rsidRPr="00572F49">
        <w:rPr>
          <w:rFonts w:eastAsia="Cambria"/>
          <w:sz w:val="24"/>
          <w:szCs w:val="24"/>
        </w:rPr>
        <w:t xml:space="preserve"> </w:t>
      </w:r>
      <w:r w:rsidRPr="00572F49">
        <w:rPr>
          <w:rFonts w:eastAsia="Cambria"/>
          <w:sz w:val="24"/>
          <w:szCs w:val="24"/>
          <w:u w:val="single"/>
        </w:rPr>
        <w:t>odpowiednio załączniki nr 4 i 5 do umowy</w:t>
      </w:r>
      <w:r w:rsidRPr="00572F49">
        <w:rPr>
          <w:rFonts w:eastAsia="Cambria"/>
          <w:sz w:val="24"/>
          <w:szCs w:val="24"/>
        </w:rPr>
        <w:t>.</w:t>
      </w:r>
    </w:p>
    <w:p w14:paraId="4C39ED2A" w14:textId="77777777" w:rsidR="00572F49" w:rsidRDefault="005C08F1" w:rsidP="00B53F7F">
      <w:pPr>
        <w:pStyle w:val="Akapitzlist"/>
        <w:widowControl/>
        <w:numPr>
          <w:ilvl w:val="1"/>
          <w:numId w:val="37"/>
        </w:numPr>
        <w:autoSpaceDE/>
        <w:autoSpaceDN/>
        <w:adjustRightInd/>
        <w:spacing w:line="276" w:lineRule="auto"/>
        <w:ind w:left="284" w:hanging="284"/>
        <w:jc w:val="both"/>
        <w:rPr>
          <w:rFonts w:eastAsia="Cambria"/>
          <w:sz w:val="24"/>
          <w:szCs w:val="24"/>
        </w:rPr>
      </w:pPr>
      <w:r w:rsidRPr="00572F49">
        <w:rPr>
          <w:rFonts w:eastAsia="Cambria"/>
          <w:sz w:val="24"/>
          <w:szCs w:val="24"/>
        </w:rPr>
        <w:t xml:space="preserve">Warunkiem przekazania Wykonawcy wynagrodzenia w pełnej kwocie jest przedłożenie Zamawiającemu oświadczeń podwykonawców lub dalszych podwykonawców, o których mowa w ust. </w:t>
      </w:r>
      <w:r w:rsidR="00715321" w:rsidRPr="00572F49">
        <w:rPr>
          <w:rFonts w:eastAsia="Cambria"/>
          <w:sz w:val="24"/>
          <w:szCs w:val="24"/>
        </w:rPr>
        <w:t>5</w:t>
      </w:r>
      <w:r w:rsidRPr="00572F49">
        <w:rPr>
          <w:rFonts w:eastAsia="Cambria"/>
          <w:sz w:val="24"/>
          <w:szCs w:val="24"/>
        </w:rPr>
        <w:t xml:space="preserve">, o treści wskazanej w ust. </w:t>
      </w:r>
      <w:r w:rsidR="00715321" w:rsidRPr="00572F49">
        <w:rPr>
          <w:rFonts w:eastAsia="Cambria"/>
          <w:sz w:val="24"/>
          <w:szCs w:val="24"/>
        </w:rPr>
        <w:t>7</w:t>
      </w:r>
      <w:r w:rsidRPr="00572F49">
        <w:rPr>
          <w:rFonts w:eastAsia="Cambria"/>
          <w:sz w:val="24"/>
          <w:szCs w:val="24"/>
        </w:rPr>
        <w:t>, w stosunku do których Zamawiający ponosi solidarną odpowiedzialność na zasadzie, że wszelkie należności wobec nich zostały przez Wykonawcę uregulowane, w tym należności zafakturowane, wymagalne po dacie płatności względem Wykonawcy.</w:t>
      </w:r>
    </w:p>
    <w:p w14:paraId="5D610123" w14:textId="77777777" w:rsidR="00572F49" w:rsidRDefault="005C08F1" w:rsidP="00F92B98">
      <w:pPr>
        <w:pStyle w:val="Akapitzlist"/>
        <w:widowControl/>
        <w:numPr>
          <w:ilvl w:val="1"/>
          <w:numId w:val="37"/>
        </w:numPr>
        <w:autoSpaceDE/>
        <w:autoSpaceDN/>
        <w:adjustRightInd/>
        <w:spacing w:line="276" w:lineRule="auto"/>
        <w:ind w:left="284" w:hanging="284"/>
        <w:jc w:val="both"/>
        <w:rPr>
          <w:rFonts w:eastAsia="Cambria"/>
          <w:sz w:val="24"/>
          <w:szCs w:val="24"/>
        </w:rPr>
      </w:pPr>
      <w:r w:rsidRPr="00572F49">
        <w:rPr>
          <w:rFonts w:eastAsia="Cambria"/>
          <w:sz w:val="24"/>
          <w:szCs w:val="24"/>
        </w:rPr>
        <w:t>Zamawiający dokona bezpośredniej zapłaty wymagalnego wynagrodzenia, przysługującego podwykonawcy lub dalszemu podwykonawcy, który zawarł zaakceptowaną przez Zamawiającego umowę o podwykonawstwo, której przedmiotem są prace montażowe</w:t>
      </w:r>
      <w:r w:rsidR="00572F49" w:rsidRPr="00572F49">
        <w:rPr>
          <w:rFonts w:eastAsia="Cambria"/>
          <w:sz w:val="24"/>
          <w:szCs w:val="24"/>
        </w:rPr>
        <w:t xml:space="preserve"> </w:t>
      </w:r>
      <w:r w:rsidRPr="00572F49">
        <w:rPr>
          <w:rFonts w:eastAsia="Cambria"/>
          <w:sz w:val="24"/>
          <w:szCs w:val="24"/>
        </w:rPr>
        <w:t>i instalacyjne, w przypadku uchylenia się od obowiązku zapłaty odpowiednio przez Wykonawcę, podwykonawcę lub dalszego podwykonawcę.</w:t>
      </w:r>
    </w:p>
    <w:p w14:paraId="1455CC82" w14:textId="77777777"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t>Wynag</w:t>
      </w:r>
      <w:r w:rsidR="00510F0B" w:rsidRPr="00572F49">
        <w:rPr>
          <w:rFonts w:eastAsia="Cambria"/>
          <w:sz w:val="24"/>
          <w:szCs w:val="24"/>
        </w:rPr>
        <w:t>rodzenie, o którym mowa w ust. 9</w:t>
      </w:r>
      <w:r w:rsidRPr="00572F49">
        <w:rPr>
          <w:rFonts w:eastAsia="Cambria"/>
          <w:sz w:val="24"/>
          <w:szCs w:val="24"/>
        </w:rPr>
        <w:t>, dotyczy wyłącznie należności powstałych</w:t>
      </w:r>
      <w:r w:rsidR="00E438E6" w:rsidRPr="00572F49">
        <w:rPr>
          <w:rFonts w:eastAsia="Cambria"/>
          <w:sz w:val="24"/>
          <w:szCs w:val="24"/>
        </w:rPr>
        <w:br/>
      </w:r>
      <w:r w:rsidRPr="00572F49">
        <w:rPr>
          <w:rFonts w:eastAsia="Cambria"/>
          <w:sz w:val="24"/>
          <w:szCs w:val="24"/>
        </w:rPr>
        <w:t xml:space="preserve"> po zaakceptowaniu przez Zamawiającego umowy o podwykonawstwo, której przedmiotem są prace budowlane.</w:t>
      </w:r>
    </w:p>
    <w:p w14:paraId="7272D2AB" w14:textId="77777777"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lastRenderedPageBreak/>
        <w:t>Bezpośrednia zapłata, o której mowa w ust. 9, obejmuje wyłącznie należne wynagrodzenie, bez odsetek, należnych podwykonawcy lub dalszemu podwykonawcy.</w:t>
      </w:r>
    </w:p>
    <w:p w14:paraId="6E9C4A40" w14:textId="755A980F" w:rsidR="00572F49" w:rsidRP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sz w:val="24"/>
          <w:szCs w:val="24"/>
        </w:rPr>
      </w:pPr>
      <w:r w:rsidRPr="00572F49">
        <w:rPr>
          <w:rFonts w:eastAsia="Cambria"/>
          <w:sz w:val="24"/>
          <w:szCs w:val="24"/>
        </w:rPr>
        <w:t>Przed dokonaniem bezpośredniej zapłaty Wykonawca zostanie poinformowany przez Zamawiającego w formie pisemnej o:</w:t>
      </w:r>
      <w:r w:rsidR="00572F49" w:rsidRPr="00572F49">
        <w:rPr>
          <w:rFonts w:eastAsia="Cambria"/>
          <w:sz w:val="24"/>
          <w:szCs w:val="24"/>
        </w:rPr>
        <w:t xml:space="preserve"> </w:t>
      </w:r>
      <w:bookmarkStart w:id="6" w:name="page18"/>
      <w:bookmarkEnd w:id="6"/>
    </w:p>
    <w:p w14:paraId="557B1B8C" w14:textId="31DF0C36" w:rsidR="00572F49" w:rsidRDefault="00572F49"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sz w:val="24"/>
          <w:szCs w:val="24"/>
        </w:rPr>
        <w:t xml:space="preserve">- </w:t>
      </w:r>
      <w:r w:rsidR="005C08F1" w:rsidRPr="00572F49">
        <w:rPr>
          <w:rFonts w:eastAsia="Cambria"/>
          <w:sz w:val="24"/>
          <w:szCs w:val="24"/>
        </w:rPr>
        <w:t xml:space="preserve">zamiarze dokonania bezpośredniej zapłaty wymagalnego wynagrodzenia, przysługującego podwykonawcy lub dalszemu podwykonawcy, który zawarł zaakceptowaną przez Zamawiającego umowę o podwykonawstwo, której przedmiotem </w:t>
      </w:r>
      <w:r w:rsidR="005C08F1" w:rsidRPr="002A3D64">
        <w:rPr>
          <w:rFonts w:eastAsia="Cambria"/>
          <w:sz w:val="24"/>
          <w:szCs w:val="24"/>
        </w:rPr>
        <w:t xml:space="preserve">są </w:t>
      </w:r>
      <w:r w:rsidR="00206B42" w:rsidRPr="002A3D64">
        <w:rPr>
          <w:rFonts w:eastAsia="Cambria"/>
          <w:sz w:val="24"/>
          <w:szCs w:val="24"/>
        </w:rPr>
        <w:t>prace budowlane,</w:t>
      </w:r>
      <w:r w:rsidR="00206B42">
        <w:rPr>
          <w:rFonts w:eastAsia="Cambria"/>
          <w:sz w:val="24"/>
          <w:szCs w:val="24"/>
        </w:rPr>
        <w:t xml:space="preserve"> </w:t>
      </w:r>
      <w:r w:rsidR="005C08F1" w:rsidRPr="00572F49">
        <w:rPr>
          <w:rFonts w:eastAsia="Cambria"/>
          <w:sz w:val="24"/>
          <w:szCs w:val="24"/>
        </w:rPr>
        <w:t>prace montażowe i instalacyjne, w przypadku uchylenia się od obowiązku zapłaty odpowiednio przez Wykonawcę, podwykonawcę lub dalszego podwykonawcę,</w:t>
      </w:r>
    </w:p>
    <w:p w14:paraId="2E1C7353" w14:textId="7E027F99" w:rsidR="00572F49" w:rsidRDefault="00572F49"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sz w:val="24"/>
          <w:szCs w:val="24"/>
        </w:rPr>
        <w:t xml:space="preserve">- </w:t>
      </w:r>
      <w:r w:rsidR="005C08F1" w:rsidRPr="00572F49">
        <w:rPr>
          <w:rFonts w:eastAsia="Cambria"/>
          <w:sz w:val="24"/>
          <w:szCs w:val="24"/>
        </w:rPr>
        <w:t>możliwości zgłoszenia przez Wykonawcę, w terminie 7 dni od dnia otrzymania informacji, o której mowa w pkt 1, pisemnych uwag dotyczących zasadności bezpośredniej zapłaty wynagrodzenia podwykonawcy lub dalszemu podwy</w:t>
      </w:r>
      <w:r w:rsidR="00510F0B" w:rsidRPr="00572F49">
        <w:rPr>
          <w:rFonts w:eastAsia="Cambria"/>
          <w:sz w:val="24"/>
          <w:szCs w:val="24"/>
        </w:rPr>
        <w:t>konawcy,</w:t>
      </w:r>
      <w:r w:rsidR="00E438E6" w:rsidRPr="00572F49">
        <w:rPr>
          <w:rFonts w:eastAsia="Cambria"/>
          <w:sz w:val="24"/>
          <w:szCs w:val="24"/>
        </w:rPr>
        <w:t xml:space="preserve"> </w:t>
      </w:r>
      <w:r w:rsidR="00510F0B" w:rsidRPr="00572F49">
        <w:rPr>
          <w:rFonts w:eastAsia="Cambria"/>
          <w:sz w:val="24"/>
          <w:szCs w:val="24"/>
        </w:rPr>
        <w:t xml:space="preserve">o którym mowa </w:t>
      </w:r>
      <w:r w:rsidR="00BA086F">
        <w:rPr>
          <w:rFonts w:eastAsia="Cambria"/>
          <w:sz w:val="24"/>
          <w:szCs w:val="24"/>
        </w:rPr>
        <w:br/>
      </w:r>
      <w:r w:rsidR="00510F0B" w:rsidRPr="00572F49">
        <w:rPr>
          <w:rFonts w:eastAsia="Cambria"/>
          <w:sz w:val="24"/>
          <w:szCs w:val="24"/>
        </w:rPr>
        <w:t xml:space="preserve">w ust. </w:t>
      </w:r>
      <w:r w:rsidR="00215345" w:rsidRPr="002A3D64">
        <w:rPr>
          <w:rFonts w:eastAsia="Cambria"/>
          <w:sz w:val="24"/>
          <w:szCs w:val="24"/>
        </w:rPr>
        <w:t>8.</w:t>
      </w:r>
    </w:p>
    <w:p w14:paraId="41977827" w14:textId="424FD77E"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t>W przypadku zgłoszenia przez Wykonawcę uwag, o których mowa w ust. 1</w:t>
      </w:r>
      <w:r w:rsidR="00610ADB">
        <w:rPr>
          <w:rFonts w:eastAsia="Cambria"/>
          <w:sz w:val="24"/>
          <w:szCs w:val="24"/>
        </w:rPr>
        <w:t>2</w:t>
      </w:r>
      <w:r w:rsidRPr="00572F49">
        <w:rPr>
          <w:rFonts w:eastAsia="Cambria"/>
          <w:sz w:val="24"/>
          <w:szCs w:val="24"/>
        </w:rPr>
        <w:t xml:space="preserve"> pkt 2, </w:t>
      </w:r>
      <w:r w:rsidRPr="00572F49">
        <w:rPr>
          <w:rFonts w:eastAsia="Cambria"/>
          <w:sz w:val="24"/>
          <w:szCs w:val="24"/>
        </w:rPr>
        <w:br/>
        <w:t>w terminie 7 dni od dnia otrzymania informacji, o której mowa w ust. 1</w:t>
      </w:r>
      <w:r w:rsidR="00610ADB">
        <w:rPr>
          <w:rFonts w:eastAsia="Cambria"/>
          <w:sz w:val="24"/>
          <w:szCs w:val="24"/>
        </w:rPr>
        <w:t>2</w:t>
      </w:r>
      <w:r w:rsidRPr="00572F49">
        <w:rPr>
          <w:rFonts w:eastAsia="Cambria"/>
          <w:sz w:val="24"/>
          <w:szCs w:val="24"/>
        </w:rPr>
        <w:t xml:space="preserve"> pkt. 1 i 2, Zamawiający może:</w:t>
      </w:r>
    </w:p>
    <w:p w14:paraId="1DD10BEA" w14:textId="22818A25" w:rsidR="00572F49" w:rsidRDefault="00572F49"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sz w:val="24"/>
          <w:szCs w:val="24"/>
        </w:rPr>
        <w:t xml:space="preserve">- </w:t>
      </w:r>
      <w:r w:rsidR="005C08F1" w:rsidRPr="00572F49">
        <w:rPr>
          <w:rFonts w:eastAsia="Cambria"/>
          <w:sz w:val="24"/>
          <w:szCs w:val="24"/>
        </w:rPr>
        <w:t xml:space="preserve">nie dokonać bezpośredniej zapłaty wynagrodzenia podwykonawcy lub dalszemu </w:t>
      </w:r>
      <w:r w:rsidR="00510F0B" w:rsidRPr="00572F49">
        <w:rPr>
          <w:rFonts w:eastAsia="Cambria"/>
          <w:sz w:val="24"/>
          <w:szCs w:val="24"/>
        </w:rPr>
        <w:t xml:space="preserve">podwykonawcy, jeżeli </w:t>
      </w:r>
      <w:r w:rsidR="00610ADB">
        <w:rPr>
          <w:rFonts w:eastAsia="Cambria"/>
          <w:sz w:val="24"/>
          <w:szCs w:val="24"/>
        </w:rPr>
        <w:t>W</w:t>
      </w:r>
      <w:r w:rsidR="00510F0B" w:rsidRPr="00572F49">
        <w:rPr>
          <w:rFonts w:eastAsia="Cambria"/>
          <w:sz w:val="24"/>
          <w:szCs w:val="24"/>
        </w:rPr>
        <w:t xml:space="preserve">ykonawca </w:t>
      </w:r>
      <w:r w:rsidR="00610ADB">
        <w:rPr>
          <w:rFonts w:eastAsia="Cambria"/>
          <w:sz w:val="24"/>
          <w:szCs w:val="24"/>
        </w:rPr>
        <w:t>w</w:t>
      </w:r>
      <w:r w:rsidR="005C08F1" w:rsidRPr="00572F49">
        <w:rPr>
          <w:rFonts w:eastAsia="Cambria"/>
          <w:sz w:val="24"/>
          <w:szCs w:val="24"/>
        </w:rPr>
        <w:t>ykaże niezasadność takiej zapłaty, albo</w:t>
      </w:r>
      <w:r>
        <w:rPr>
          <w:rFonts w:eastAsia="Cambria"/>
          <w:sz w:val="24"/>
          <w:szCs w:val="24"/>
        </w:rPr>
        <w:t xml:space="preserve"> </w:t>
      </w:r>
    </w:p>
    <w:p w14:paraId="46AA44B2" w14:textId="77777777" w:rsidR="00572F49" w:rsidRDefault="00572F49"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sz w:val="24"/>
          <w:szCs w:val="24"/>
        </w:rPr>
        <w:t xml:space="preserve">- </w:t>
      </w:r>
      <w:r w:rsidR="005C08F1" w:rsidRPr="00572F49">
        <w:rPr>
          <w:rFonts w:eastAsia="Cambria"/>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r>
        <w:rPr>
          <w:rFonts w:eastAsia="Cambria"/>
          <w:sz w:val="24"/>
          <w:szCs w:val="24"/>
        </w:rPr>
        <w:t xml:space="preserve"> </w:t>
      </w:r>
    </w:p>
    <w:p w14:paraId="3984DAE7" w14:textId="77777777" w:rsidR="00572F49" w:rsidRDefault="00572F49"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sz w:val="24"/>
          <w:szCs w:val="24"/>
        </w:rPr>
        <w:t xml:space="preserve">- </w:t>
      </w:r>
      <w:r w:rsidR="005C08F1" w:rsidRPr="00572F49">
        <w:rPr>
          <w:rFonts w:eastAsia="Cambria"/>
          <w:sz w:val="24"/>
          <w:szCs w:val="24"/>
        </w:rPr>
        <w:t>dokonać bezpośredniej zapłaty wynagrodzenia podwykonawcy lub dalszemu podwykonawcy, jeżeli podwykonawca lub dalszy podwykonawca wykaże zasadność takiej zapłaty.</w:t>
      </w:r>
    </w:p>
    <w:p w14:paraId="4BE6E176" w14:textId="0CEEE39C"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t>W przypadku dokonania bezpośredniej zapłaty podwykonawcy lub dalszemu podwykonawcy, o której mowa w ust. 9, Zamawiający potrąci kwotę wypłaconego podwykonawcy lub dalszemu podwykonawcy wynagrodzenia z wynagrodzenia należnego Wykonawcy.</w:t>
      </w:r>
    </w:p>
    <w:p w14:paraId="7A93FB75" w14:textId="7E1AD9E8" w:rsidR="00572F49" w:rsidRP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b/>
          <w:bCs/>
          <w:sz w:val="24"/>
          <w:szCs w:val="24"/>
        </w:rPr>
      </w:pPr>
      <w:r w:rsidRPr="00572F49">
        <w:rPr>
          <w:rFonts w:eastAsia="Cambria"/>
          <w:sz w:val="24"/>
          <w:szCs w:val="24"/>
        </w:rPr>
        <w:t>Termin zapłaty wynagrodzenia podwykonawcy lub dalszemu podwykonawcy, o któr</w:t>
      </w:r>
      <w:r w:rsidR="00215345">
        <w:rPr>
          <w:rFonts w:eastAsia="Cambria"/>
          <w:sz w:val="24"/>
          <w:szCs w:val="24"/>
        </w:rPr>
        <w:t>ym</w:t>
      </w:r>
      <w:r w:rsidRPr="00572F49">
        <w:rPr>
          <w:rFonts w:eastAsia="Cambria"/>
          <w:sz w:val="24"/>
          <w:szCs w:val="24"/>
        </w:rPr>
        <w:t xml:space="preserve"> mowa w ust.</w:t>
      </w:r>
      <w:r w:rsidRPr="002A3D64">
        <w:rPr>
          <w:rFonts w:eastAsia="Cambria"/>
          <w:sz w:val="24"/>
          <w:szCs w:val="24"/>
        </w:rPr>
        <w:t>1</w:t>
      </w:r>
      <w:r w:rsidR="00215345" w:rsidRPr="002A3D64">
        <w:rPr>
          <w:rFonts w:eastAsia="Cambria"/>
          <w:sz w:val="24"/>
          <w:szCs w:val="24"/>
        </w:rPr>
        <w:t>3</w:t>
      </w:r>
      <w:r w:rsidRPr="00572F49">
        <w:rPr>
          <w:rFonts w:eastAsia="Cambria"/>
          <w:sz w:val="24"/>
          <w:szCs w:val="24"/>
        </w:rPr>
        <w:t xml:space="preserve"> pkt 3, wynosi 21 dni od upływu terminu, o którym mowa w ust </w:t>
      </w:r>
      <w:r w:rsidR="00215345">
        <w:rPr>
          <w:rFonts w:eastAsia="Cambria"/>
          <w:sz w:val="24"/>
          <w:szCs w:val="24"/>
        </w:rPr>
        <w:t xml:space="preserve"> </w:t>
      </w:r>
      <w:r w:rsidR="00215345" w:rsidRPr="002A3D64">
        <w:rPr>
          <w:rFonts w:eastAsia="Cambria"/>
          <w:sz w:val="24"/>
          <w:szCs w:val="24"/>
        </w:rPr>
        <w:t>6</w:t>
      </w:r>
      <w:r w:rsidR="00215345">
        <w:rPr>
          <w:rFonts w:eastAsia="Cambria"/>
          <w:sz w:val="24"/>
          <w:szCs w:val="24"/>
        </w:rPr>
        <w:t xml:space="preserve"> </w:t>
      </w:r>
      <w:r w:rsidR="00215345">
        <w:rPr>
          <w:rFonts w:eastAsia="Cambria"/>
          <w:sz w:val="24"/>
          <w:szCs w:val="24"/>
        </w:rPr>
        <w:br/>
      </w:r>
      <w:r w:rsidRPr="00572F49">
        <w:rPr>
          <w:rFonts w:eastAsia="Cambria"/>
          <w:sz w:val="24"/>
          <w:szCs w:val="24"/>
        </w:rPr>
        <w:t>pkt 2.</w:t>
      </w:r>
    </w:p>
    <w:p w14:paraId="47E27D07" w14:textId="77777777" w:rsidR="00572F49" w:rsidRPr="00572F49" w:rsidRDefault="000D6214"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b/>
          <w:bCs/>
          <w:sz w:val="24"/>
          <w:szCs w:val="24"/>
        </w:rPr>
        <w:t>Wykonawca wystawi faktury VAT, które</w:t>
      </w:r>
      <w:r w:rsidR="005C08F1" w:rsidRPr="00572F49">
        <w:rPr>
          <w:rFonts w:eastAsia="Cambria"/>
          <w:b/>
          <w:bCs/>
          <w:sz w:val="24"/>
          <w:szCs w:val="24"/>
        </w:rPr>
        <w:t xml:space="preserve"> mus</w:t>
      </w:r>
      <w:r w:rsidRPr="00572F49">
        <w:rPr>
          <w:rFonts w:eastAsia="Cambria"/>
          <w:b/>
          <w:bCs/>
          <w:sz w:val="24"/>
          <w:szCs w:val="24"/>
        </w:rPr>
        <w:t>zą</w:t>
      </w:r>
      <w:r w:rsidR="005C08F1" w:rsidRPr="00572F49">
        <w:rPr>
          <w:rFonts w:eastAsia="Cambria"/>
          <w:b/>
          <w:bCs/>
          <w:sz w:val="24"/>
          <w:szCs w:val="24"/>
        </w:rPr>
        <w:t xml:space="preserve"> zawierać następujące dane:</w:t>
      </w:r>
      <w:r w:rsidR="00572F49" w:rsidRPr="00572F49">
        <w:rPr>
          <w:rFonts w:eastAsia="Cambria"/>
          <w:b/>
          <w:bCs/>
          <w:sz w:val="24"/>
          <w:szCs w:val="24"/>
        </w:rPr>
        <w:t xml:space="preserve"> </w:t>
      </w:r>
    </w:p>
    <w:p w14:paraId="680D63EB" w14:textId="77777777" w:rsidR="00572F49" w:rsidRPr="00572F49" w:rsidRDefault="00572F49"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b/>
          <w:bCs/>
          <w:sz w:val="24"/>
          <w:szCs w:val="24"/>
        </w:rPr>
        <w:t>G</w:t>
      </w:r>
      <w:r w:rsidR="005C08F1" w:rsidRPr="00572F49">
        <w:rPr>
          <w:rFonts w:eastAsia="Cambria"/>
          <w:b/>
          <w:bCs/>
          <w:sz w:val="24"/>
          <w:szCs w:val="24"/>
        </w:rPr>
        <w:t>mina Czerniewice</w:t>
      </w:r>
    </w:p>
    <w:p w14:paraId="3012C00F" w14:textId="77777777" w:rsidR="00572F49" w:rsidRPr="00572F49" w:rsidRDefault="005C08F1"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b/>
          <w:bCs/>
          <w:sz w:val="24"/>
          <w:szCs w:val="24"/>
        </w:rPr>
        <w:t>ul. Mazowiecka 42, 97-216 Czerniewice</w:t>
      </w:r>
    </w:p>
    <w:p w14:paraId="08AC32C1" w14:textId="6410AD81" w:rsidR="00572F49" w:rsidRPr="00572F49" w:rsidRDefault="005C08F1"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b/>
          <w:bCs/>
          <w:sz w:val="24"/>
          <w:szCs w:val="24"/>
        </w:rPr>
        <w:t>NIP: 773 22 73</w:t>
      </w:r>
      <w:r w:rsidR="00572F49">
        <w:rPr>
          <w:rFonts w:eastAsia="Cambria"/>
          <w:b/>
          <w:bCs/>
          <w:sz w:val="24"/>
          <w:szCs w:val="24"/>
        </w:rPr>
        <w:t> </w:t>
      </w:r>
      <w:r w:rsidRPr="00572F49">
        <w:rPr>
          <w:rFonts w:eastAsia="Cambria"/>
          <w:b/>
          <w:bCs/>
          <w:sz w:val="24"/>
          <w:szCs w:val="24"/>
        </w:rPr>
        <w:t>907</w:t>
      </w:r>
    </w:p>
    <w:p w14:paraId="35EDA0F5" w14:textId="4D4B6DB2" w:rsidR="00572F49" w:rsidRPr="00572F49" w:rsidRDefault="005C08F1" w:rsidP="00BA086F">
      <w:pPr>
        <w:pStyle w:val="Akapitzlist"/>
        <w:widowControl/>
        <w:tabs>
          <w:tab w:val="left" w:pos="426"/>
        </w:tabs>
        <w:autoSpaceDE/>
        <w:autoSpaceDN/>
        <w:adjustRightInd/>
        <w:spacing w:line="276" w:lineRule="auto"/>
        <w:ind w:left="284"/>
        <w:jc w:val="both"/>
        <w:rPr>
          <w:rFonts w:eastAsia="Cambria"/>
          <w:sz w:val="24"/>
          <w:szCs w:val="24"/>
        </w:rPr>
      </w:pPr>
      <w:r w:rsidRPr="00572F49">
        <w:rPr>
          <w:rFonts w:eastAsia="Cambria"/>
          <w:b/>
          <w:bCs/>
          <w:sz w:val="24"/>
          <w:szCs w:val="24"/>
        </w:rPr>
        <w:t>Numer niniejszej umowy:  AI.272.</w:t>
      </w:r>
      <w:r w:rsidR="000D765F" w:rsidRPr="00572F49">
        <w:rPr>
          <w:rFonts w:eastAsia="Cambria"/>
          <w:b/>
          <w:bCs/>
          <w:sz w:val="24"/>
          <w:szCs w:val="24"/>
        </w:rPr>
        <w:t>....</w:t>
      </w:r>
      <w:r w:rsidR="00510F0B" w:rsidRPr="00572F49">
        <w:rPr>
          <w:rFonts w:eastAsia="Cambria"/>
          <w:b/>
          <w:bCs/>
          <w:sz w:val="24"/>
          <w:szCs w:val="24"/>
        </w:rPr>
        <w:t>.202</w:t>
      </w:r>
      <w:r w:rsidR="002A3D64">
        <w:rPr>
          <w:rFonts w:eastAsia="Cambria"/>
          <w:b/>
          <w:bCs/>
          <w:sz w:val="24"/>
          <w:szCs w:val="24"/>
        </w:rPr>
        <w:t>6</w:t>
      </w:r>
      <w:r w:rsidRPr="00572F49">
        <w:rPr>
          <w:rFonts w:eastAsia="Cambria"/>
          <w:b/>
          <w:bCs/>
          <w:sz w:val="24"/>
          <w:szCs w:val="24"/>
        </w:rPr>
        <w:t>.</w:t>
      </w:r>
      <w:r w:rsidR="0003496B" w:rsidRPr="00572F49">
        <w:rPr>
          <w:rFonts w:eastAsia="Cambria"/>
          <w:b/>
          <w:bCs/>
          <w:sz w:val="24"/>
          <w:szCs w:val="24"/>
        </w:rPr>
        <w:t>I</w:t>
      </w:r>
      <w:r w:rsidRPr="00572F49">
        <w:rPr>
          <w:rFonts w:eastAsia="Cambria"/>
          <w:b/>
          <w:bCs/>
          <w:sz w:val="24"/>
          <w:szCs w:val="24"/>
        </w:rPr>
        <w:t>P</w:t>
      </w:r>
      <w:r w:rsidR="00572F49" w:rsidRPr="00572F49">
        <w:rPr>
          <w:rFonts w:eastAsia="Cambria"/>
          <w:b/>
          <w:bCs/>
          <w:sz w:val="24"/>
          <w:szCs w:val="24"/>
        </w:rPr>
        <w:t xml:space="preserve"> </w:t>
      </w:r>
    </w:p>
    <w:p w14:paraId="175CB23E" w14:textId="24E68F32"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t>Zamawiający zastrzega sobie prawo odmowy zapłaty faktury niezgodnej z zapisami niniejszej umowy lub przepisów powszechnie obowiązujących.</w:t>
      </w:r>
      <w:r w:rsidR="00572F49" w:rsidRPr="00572F49">
        <w:rPr>
          <w:rFonts w:eastAsia="Cambria"/>
          <w:sz w:val="24"/>
          <w:szCs w:val="24"/>
        </w:rPr>
        <w:t xml:space="preserve"> </w:t>
      </w:r>
    </w:p>
    <w:p w14:paraId="668DF576" w14:textId="52C390A4"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t xml:space="preserve">W przypadku, o którym mowa w ust. </w:t>
      </w:r>
      <w:r w:rsidR="00215345" w:rsidRPr="002A3D64">
        <w:rPr>
          <w:rFonts w:eastAsia="Cambria"/>
          <w:sz w:val="24"/>
          <w:szCs w:val="24"/>
        </w:rPr>
        <w:t>17</w:t>
      </w:r>
      <w:r w:rsidRPr="00572F49">
        <w:rPr>
          <w:rFonts w:eastAsia="Cambria"/>
          <w:sz w:val="24"/>
          <w:szCs w:val="24"/>
        </w:rPr>
        <w:t>, Zamawiający dokona zwrotu faktury bez jej zaksięgowania i zapłaty Wykonawcy, żądając jednocześnie dodatkowych wyjaśnień lub zmiany faktury.</w:t>
      </w:r>
      <w:r w:rsidR="00572F49" w:rsidRPr="00572F49">
        <w:rPr>
          <w:rFonts w:eastAsia="Cambria"/>
          <w:sz w:val="24"/>
          <w:szCs w:val="24"/>
        </w:rPr>
        <w:t xml:space="preserve"> </w:t>
      </w:r>
    </w:p>
    <w:p w14:paraId="3B2A96FF" w14:textId="0AF0A255" w:rsidR="00572F49"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572F49">
        <w:rPr>
          <w:rFonts w:eastAsia="Cambria"/>
          <w:sz w:val="24"/>
          <w:szCs w:val="24"/>
        </w:rPr>
        <w:t>Termin płatności faktury, o której mowa w ust. 2 i 3, w sytuacji opisanej w ust. 17, będzie liczony od dnia otrzymania wymaganych wyjaśnień lub prawidłowo wystawionej faktury.</w:t>
      </w:r>
      <w:r w:rsidR="00572F49">
        <w:rPr>
          <w:rFonts w:eastAsia="Cambria"/>
          <w:sz w:val="24"/>
          <w:szCs w:val="24"/>
        </w:rPr>
        <w:t xml:space="preserve"> </w:t>
      </w:r>
    </w:p>
    <w:p w14:paraId="202B9D0E" w14:textId="2F9C53C5" w:rsidR="0049430F" w:rsidRPr="0049430F"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49430F">
        <w:rPr>
          <w:rFonts w:eastAsia="Cambria"/>
          <w:b/>
          <w:sz w:val="24"/>
          <w:szCs w:val="24"/>
        </w:rPr>
        <w:lastRenderedPageBreak/>
        <w:t>Wykonawca ma prawo skorzystania z możliwości przekazania ustrukturyzowanej faktury elektronicznej na zasadach określonych w ustawie z dnia 9 listopada 2018 r.</w:t>
      </w:r>
      <w:r w:rsidR="00572F49" w:rsidRPr="0049430F">
        <w:rPr>
          <w:rFonts w:eastAsia="Cambria"/>
          <w:b/>
          <w:sz w:val="24"/>
          <w:szCs w:val="24"/>
        </w:rPr>
        <w:t xml:space="preserve"> </w:t>
      </w:r>
      <w:r w:rsidR="002557F6">
        <w:rPr>
          <w:rFonts w:eastAsia="Cambria"/>
          <w:b/>
          <w:sz w:val="24"/>
          <w:szCs w:val="24"/>
        </w:rPr>
        <w:br/>
      </w:r>
      <w:r w:rsidRPr="0049430F">
        <w:rPr>
          <w:rFonts w:eastAsia="Cambria"/>
          <w:b/>
          <w:sz w:val="24"/>
          <w:szCs w:val="24"/>
        </w:rPr>
        <w:t>o elektronicznym fakturowaniu w zamówieniach publicznych, koncesjach na roboty budowlane lub usługi oraz partnerstwie publiczno-prywatnym (Dz. U. z 2018 r. poz. 2191).</w:t>
      </w:r>
    </w:p>
    <w:p w14:paraId="798B7BF2" w14:textId="1B468A3B" w:rsidR="0049430F" w:rsidRDefault="000D6214"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49430F">
        <w:rPr>
          <w:rFonts w:eastAsia="Cambria"/>
          <w:sz w:val="24"/>
          <w:szCs w:val="24"/>
        </w:rPr>
        <w:t>Zapłata faktur</w:t>
      </w:r>
      <w:r w:rsidR="005C08F1" w:rsidRPr="0049430F">
        <w:rPr>
          <w:rFonts w:eastAsia="Cambria"/>
          <w:sz w:val="24"/>
          <w:szCs w:val="24"/>
        </w:rPr>
        <w:t xml:space="preserve"> nastąpi z uwzględnieniem przepisów art. 108a ust. 1a ustawy o podatku </w:t>
      </w:r>
      <w:r w:rsidR="002557F6">
        <w:rPr>
          <w:rFonts w:eastAsia="Cambria"/>
          <w:sz w:val="24"/>
          <w:szCs w:val="24"/>
        </w:rPr>
        <w:br/>
      </w:r>
      <w:r w:rsidR="005C08F1" w:rsidRPr="0049430F">
        <w:rPr>
          <w:rFonts w:eastAsia="Cambria"/>
          <w:sz w:val="24"/>
          <w:szCs w:val="24"/>
        </w:rPr>
        <w:t>od towarów i usług.</w:t>
      </w:r>
      <w:r w:rsidR="00572F49" w:rsidRPr="0049430F">
        <w:rPr>
          <w:rFonts w:eastAsia="Cambria"/>
          <w:sz w:val="24"/>
          <w:szCs w:val="24"/>
        </w:rPr>
        <w:t xml:space="preserve"> </w:t>
      </w:r>
    </w:p>
    <w:p w14:paraId="47C65EF9" w14:textId="7C31AEDB" w:rsidR="0049430F" w:rsidRDefault="005C08F1"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49430F">
        <w:rPr>
          <w:rFonts w:eastAsia="Cambria"/>
          <w:sz w:val="24"/>
          <w:szCs w:val="24"/>
        </w:rPr>
        <w:t xml:space="preserve">Płatność wynikająca z umowy zostanie dokonana za pośrednictwem metody podzielonej płatności (split payment) w związku z czym Wykonawca jest zobowiązany podać </w:t>
      </w:r>
      <w:r w:rsidR="002557F6">
        <w:rPr>
          <w:rFonts w:eastAsia="Cambria"/>
          <w:sz w:val="24"/>
          <w:szCs w:val="24"/>
        </w:rPr>
        <w:br/>
      </w:r>
      <w:r w:rsidRPr="0049430F">
        <w:rPr>
          <w:rFonts w:eastAsia="Cambria"/>
          <w:sz w:val="24"/>
          <w:szCs w:val="24"/>
        </w:rPr>
        <w:t>na fakturze adnotację „mechanizm podzielonej płatności”</w:t>
      </w:r>
      <w:r w:rsidR="00495783" w:rsidRPr="0049430F">
        <w:rPr>
          <w:rFonts w:eastAsia="Cambria"/>
          <w:sz w:val="24"/>
          <w:szCs w:val="24"/>
        </w:rPr>
        <w:t>- jeśli dotyczy.</w:t>
      </w:r>
    </w:p>
    <w:p w14:paraId="45E045BC" w14:textId="77777777" w:rsidR="0049430F" w:rsidRPr="0049430F" w:rsidRDefault="00495783" w:rsidP="00BA086F">
      <w:pPr>
        <w:pStyle w:val="Akapitzlist"/>
        <w:widowControl/>
        <w:numPr>
          <w:ilvl w:val="1"/>
          <w:numId w:val="37"/>
        </w:numPr>
        <w:tabs>
          <w:tab w:val="left" w:pos="426"/>
        </w:tabs>
        <w:autoSpaceDE/>
        <w:autoSpaceDN/>
        <w:adjustRightInd/>
        <w:spacing w:line="276" w:lineRule="auto"/>
        <w:ind w:left="284" w:hanging="284"/>
        <w:jc w:val="both"/>
        <w:rPr>
          <w:rFonts w:eastAsia="Cambria"/>
          <w:sz w:val="24"/>
          <w:szCs w:val="24"/>
        </w:rPr>
      </w:pPr>
      <w:r w:rsidRPr="0049430F">
        <w:rPr>
          <w:rFonts w:eastAsia="Cambria"/>
          <w:sz w:val="24"/>
          <w:szCs w:val="24"/>
        </w:rPr>
        <w:t xml:space="preserve">Wykonawca nie może zbywać ani przenosić na rzecz osób trzecich praw </w:t>
      </w:r>
      <w:r w:rsidRPr="0049430F">
        <w:rPr>
          <w:rFonts w:eastAsia="Cambria"/>
          <w:sz w:val="24"/>
          <w:szCs w:val="24"/>
        </w:rPr>
        <w:br/>
        <w:t>i wierzytelności powstałych w związku z realizacją niniejszej umowy bez pisemnej zgody Zamawiającego pod rygorem nieważności</w:t>
      </w:r>
      <w:r w:rsidRPr="0049430F">
        <w:rPr>
          <w:rFonts w:eastAsia="Cambria"/>
          <w:b/>
          <w:sz w:val="24"/>
          <w:szCs w:val="24"/>
        </w:rPr>
        <w:t>.</w:t>
      </w:r>
    </w:p>
    <w:p w14:paraId="323A01D3" w14:textId="77777777" w:rsidR="005C08F1" w:rsidRPr="004441F0" w:rsidRDefault="005C08F1" w:rsidP="005C08F1">
      <w:pPr>
        <w:spacing w:line="276" w:lineRule="auto"/>
        <w:jc w:val="center"/>
        <w:rPr>
          <w:rFonts w:eastAsia="Cambria"/>
          <w:b/>
          <w:sz w:val="24"/>
          <w:szCs w:val="24"/>
        </w:rPr>
      </w:pPr>
      <w:r w:rsidRPr="004441F0">
        <w:rPr>
          <w:rFonts w:eastAsia="Cambria"/>
          <w:b/>
          <w:sz w:val="24"/>
          <w:szCs w:val="24"/>
        </w:rPr>
        <w:t>§ 1</w:t>
      </w:r>
      <w:r w:rsidR="00715321" w:rsidRPr="004441F0">
        <w:rPr>
          <w:rFonts w:eastAsia="Cambria"/>
          <w:b/>
          <w:sz w:val="24"/>
          <w:szCs w:val="24"/>
        </w:rPr>
        <w:t>2</w:t>
      </w:r>
    </w:p>
    <w:p w14:paraId="7664B8F1" w14:textId="77777777" w:rsidR="005C08F1" w:rsidRPr="004441F0" w:rsidRDefault="005C08F1" w:rsidP="005C08F1">
      <w:pPr>
        <w:spacing w:line="276" w:lineRule="auto"/>
        <w:jc w:val="center"/>
        <w:rPr>
          <w:rFonts w:eastAsia="Cambria"/>
          <w:b/>
          <w:sz w:val="24"/>
          <w:szCs w:val="24"/>
        </w:rPr>
      </w:pPr>
      <w:r w:rsidRPr="004441F0">
        <w:rPr>
          <w:rFonts w:eastAsia="Cambria"/>
          <w:b/>
          <w:sz w:val="24"/>
          <w:szCs w:val="24"/>
        </w:rPr>
        <w:t>Należyte zabezpieczenie umowy</w:t>
      </w:r>
    </w:p>
    <w:p w14:paraId="1117E5B9" w14:textId="77777777" w:rsidR="005C08F1" w:rsidRPr="00C476B2" w:rsidRDefault="005C08F1" w:rsidP="00C476B2">
      <w:pPr>
        <w:spacing w:line="276" w:lineRule="auto"/>
        <w:ind w:left="284" w:hanging="284"/>
        <w:jc w:val="both"/>
        <w:rPr>
          <w:rFonts w:eastAsia="Cambria"/>
          <w:sz w:val="24"/>
          <w:szCs w:val="24"/>
        </w:rPr>
      </w:pPr>
      <w:r w:rsidRPr="00494156">
        <w:rPr>
          <w:rFonts w:eastAsia="Cambria"/>
          <w:b/>
          <w:sz w:val="22"/>
          <w:szCs w:val="22"/>
        </w:rPr>
        <w:t>1.</w:t>
      </w:r>
      <w:r w:rsidRPr="00F94993">
        <w:rPr>
          <w:rFonts w:eastAsia="Cambria"/>
          <w:sz w:val="22"/>
          <w:szCs w:val="22"/>
        </w:rPr>
        <w:t xml:space="preserve"> </w:t>
      </w:r>
      <w:r w:rsidRPr="00C476B2">
        <w:rPr>
          <w:rFonts w:eastAsia="Cambria"/>
          <w:sz w:val="24"/>
          <w:szCs w:val="24"/>
        </w:rPr>
        <w:t xml:space="preserve">Strony uzgodniły, że Wykonawca </w:t>
      </w:r>
      <w:r w:rsidR="000D765F" w:rsidRPr="00C476B2">
        <w:rPr>
          <w:rFonts w:eastAsia="Cambria"/>
          <w:sz w:val="24"/>
          <w:szCs w:val="24"/>
        </w:rPr>
        <w:t xml:space="preserve">przed dniem </w:t>
      </w:r>
      <w:r w:rsidRPr="00C476B2">
        <w:rPr>
          <w:rFonts w:eastAsia="Cambria"/>
          <w:sz w:val="24"/>
          <w:szCs w:val="24"/>
        </w:rPr>
        <w:t xml:space="preserve">zawarcia umowy wniesie zabezpieczenie należytego wykonania umowy w formie </w:t>
      </w:r>
      <w:r w:rsidR="000D765F" w:rsidRPr="00C476B2">
        <w:rPr>
          <w:rFonts w:eastAsia="Cambria"/>
          <w:sz w:val="24"/>
          <w:szCs w:val="24"/>
        </w:rPr>
        <w:t>........................</w:t>
      </w:r>
      <w:r w:rsidR="00B75ED0" w:rsidRPr="00C476B2">
        <w:rPr>
          <w:rFonts w:eastAsia="Cambria"/>
          <w:sz w:val="24"/>
          <w:szCs w:val="24"/>
        </w:rPr>
        <w:t xml:space="preserve"> </w:t>
      </w:r>
      <w:r w:rsidRPr="00C476B2">
        <w:rPr>
          <w:rFonts w:eastAsia="Cambria"/>
          <w:sz w:val="24"/>
          <w:szCs w:val="24"/>
        </w:rPr>
        <w:t xml:space="preserve">w wysokości </w:t>
      </w:r>
      <w:r w:rsidRPr="00C476B2">
        <w:rPr>
          <w:rFonts w:eastAsia="Cambria"/>
          <w:b/>
          <w:sz w:val="24"/>
          <w:szCs w:val="24"/>
        </w:rPr>
        <w:t xml:space="preserve">5 % ceny brutto przedstawionej w ofercie, co stanowi kwotę: </w:t>
      </w:r>
      <w:r w:rsidR="000D765F" w:rsidRPr="00C476B2">
        <w:rPr>
          <w:rFonts w:eastAsia="Cambria"/>
          <w:b/>
          <w:sz w:val="24"/>
          <w:szCs w:val="24"/>
        </w:rPr>
        <w:t>..............................................</w:t>
      </w:r>
      <w:r w:rsidR="00B75ED0" w:rsidRPr="00C476B2">
        <w:rPr>
          <w:rFonts w:eastAsia="Cambria"/>
          <w:b/>
          <w:sz w:val="24"/>
          <w:szCs w:val="24"/>
        </w:rPr>
        <w:t xml:space="preserve"> </w:t>
      </w:r>
      <w:r w:rsidRPr="00C476B2">
        <w:rPr>
          <w:rFonts w:eastAsia="Cambria"/>
          <w:b/>
          <w:sz w:val="24"/>
          <w:szCs w:val="24"/>
        </w:rPr>
        <w:t>złotych</w:t>
      </w:r>
      <w:r w:rsidRPr="00C476B2">
        <w:rPr>
          <w:rFonts w:eastAsia="Cambria"/>
          <w:sz w:val="24"/>
          <w:szCs w:val="24"/>
        </w:rPr>
        <w:t xml:space="preserve"> </w:t>
      </w:r>
    </w:p>
    <w:p w14:paraId="5CD49A89" w14:textId="77777777" w:rsidR="005C08F1" w:rsidRPr="00C476B2" w:rsidRDefault="005C08F1" w:rsidP="00C476B2">
      <w:pPr>
        <w:spacing w:line="276" w:lineRule="auto"/>
        <w:ind w:left="284"/>
        <w:jc w:val="both"/>
        <w:rPr>
          <w:rFonts w:eastAsia="Cambria"/>
          <w:sz w:val="24"/>
          <w:szCs w:val="24"/>
        </w:rPr>
      </w:pPr>
      <w:r w:rsidRPr="00C476B2">
        <w:rPr>
          <w:rFonts w:eastAsia="Cambria"/>
          <w:sz w:val="24"/>
          <w:szCs w:val="24"/>
        </w:rPr>
        <w:t>(słownie:</w:t>
      </w:r>
      <w:r w:rsidR="00B75ED0" w:rsidRPr="00C476B2">
        <w:rPr>
          <w:rFonts w:eastAsia="Cambria"/>
          <w:sz w:val="24"/>
          <w:szCs w:val="24"/>
        </w:rPr>
        <w:t xml:space="preserve"> </w:t>
      </w:r>
      <w:r w:rsidR="000D765F" w:rsidRPr="00C476B2">
        <w:rPr>
          <w:rFonts w:eastAsia="Cambria"/>
          <w:sz w:val="24"/>
          <w:szCs w:val="24"/>
        </w:rPr>
        <w:t>.........................................................................</w:t>
      </w:r>
      <w:r w:rsidR="00B75ED0" w:rsidRPr="00C476B2">
        <w:rPr>
          <w:rFonts w:eastAsia="Cambria"/>
          <w:sz w:val="24"/>
          <w:szCs w:val="24"/>
        </w:rPr>
        <w:t>).</w:t>
      </w:r>
    </w:p>
    <w:p w14:paraId="633959AD"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2.</w:t>
      </w:r>
      <w:r w:rsidRPr="00C476B2">
        <w:rPr>
          <w:sz w:val="24"/>
          <w:szCs w:val="24"/>
        </w:rPr>
        <w:t xml:space="preserve"> </w:t>
      </w:r>
      <w:r w:rsidRPr="00C476B2">
        <w:rPr>
          <w:rFonts w:eastAsia="Cambria"/>
          <w:sz w:val="24"/>
          <w:szCs w:val="24"/>
        </w:rPr>
        <w:t>Zabezpieczenie należytego wykonania umowy ma na celu zabezpieczenie i ewentualne zaspokojenie roszczeń Zamawiającego z tytułu niewykonania lub nienależytego wykonania umowy przez Wykonawcę, w tym usunięcia wad lub usterek, w szczególności roszczeń Zamawiającego wobec Wykonawcy o zapłatę kar umownych.</w:t>
      </w:r>
    </w:p>
    <w:p w14:paraId="2A322EDF" w14:textId="77777777" w:rsidR="005C08F1" w:rsidRPr="00C476B2" w:rsidRDefault="005C08F1" w:rsidP="00C476B2">
      <w:pPr>
        <w:spacing w:line="276" w:lineRule="auto"/>
        <w:ind w:left="284" w:hanging="284"/>
        <w:jc w:val="both"/>
        <w:rPr>
          <w:rFonts w:eastAsia="Cambria"/>
          <w:sz w:val="24"/>
          <w:szCs w:val="24"/>
        </w:rPr>
      </w:pPr>
      <w:bookmarkStart w:id="7" w:name="page21"/>
      <w:bookmarkEnd w:id="7"/>
      <w:r w:rsidRPr="00C476B2">
        <w:rPr>
          <w:sz w:val="24"/>
          <w:szCs w:val="24"/>
        </w:rPr>
        <w:t xml:space="preserve">3. </w:t>
      </w:r>
      <w:r w:rsidRPr="00C476B2">
        <w:rPr>
          <w:rFonts w:eastAsia="Cambria"/>
          <w:sz w:val="24"/>
          <w:szCs w:val="24"/>
        </w:rPr>
        <w:t>Koszty zabezpieczenia należytego wykonania umowy ponosi Wykonawca.</w:t>
      </w:r>
    </w:p>
    <w:p w14:paraId="623CDF80"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4.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w:t>
      </w:r>
      <w:r w:rsidRPr="00C476B2">
        <w:rPr>
          <w:rFonts w:eastAsia="Cambria"/>
          <w:sz w:val="24"/>
          <w:szCs w:val="24"/>
        </w:rPr>
        <w:br/>
        <w:t>i zakres wykonywania przez Zamawiającego praw wynikających z zabezpieczenia.</w:t>
      </w:r>
    </w:p>
    <w:p w14:paraId="54571E12"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5. Kwota w wysokości </w:t>
      </w:r>
      <w:r w:rsidR="000D765F" w:rsidRPr="00C476B2">
        <w:rPr>
          <w:rFonts w:eastAsia="Cambria"/>
          <w:b/>
          <w:sz w:val="24"/>
          <w:szCs w:val="24"/>
        </w:rPr>
        <w:t>...................</w:t>
      </w:r>
      <w:r w:rsidR="00B75ED0" w:rsidRPr="00C476B2">
        <w:rPr>
          <w:rFonts w:eastAsia="Cambria"/>
          <w:b/>
          <w:sz w:val="24"/>
          <w:szCs w:val="24"/>
        </w:rPr>
        <w:t xml:space="preserve"> </w:t>
      </w:r>
      <w:r w:rsidRPr="00C476B2">
        <w:rPr>
          <w:rFonts w:eastAsia="Cambria"/>
          <w:b/>
          <w:sz w:val="24"/>
          <w:szCs w:val="24"/>
        </w:rPr>
        <w:t>złotych</w:t>
      </w:r>
      <w:r w:rsidRPr="00C476B2">
        <w:rPr>
          <w:rFonts w:eastAsia="Cambria"/>
          <w:sz w:val="24"/>
          <w:szCs w:val="24"/>
        </w:rPr>
        <w:t xml:space="preserve"> (słownie: </w:t>
      </w:r>
      <w:r w:rsidR="000D765F" w:rsidRPr="00C476B2">
        <w:rPr>
          <w:rFonts w:eastAsia="Cambria"/>
          <w:sz w:val="24"/>
          <w:szCs w:val="24"/>
        </w:rPr>
        <w:t>.............................................</w:t>
      </w:r>
      <w:r w:rsidRPr="00C476B2">
        <w:rPr>
          <w:rFonts w:eastAsia="Cambria"/>
          <w:sz w:val="24"/>
          <w:szCs w:val="24"/>
        </w:rPr>
        <w:t>), stanowiąca 70% zabezpieczenia należytego wykonania umowy, zostanie zwrócona w terminie 30 dni od dnia podpisania przez Zamawiającego bez uwag protokołu odbioru końcowego przedmiotu umowy.</w:t>
      </w:r>
    </w:p>
    <w:p w14:paraId="2D2979F3"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6. Kwota pozostawiona na zabezpieczenie roszczeń z tytułu rękojmi za wady fizyczne, wynosząca 30% wartości zabezpieczenia należytego wykonania umowy, wynosząca </w:t>
      </w:r>
      <w:r w:rsidR="000D765F" w:rsidRPr="00C476B2">
        <w:rPr>
          <w:rFonts w:eastAsia="Cambria"/>
          <w:b/>
          <w:sz w:val="24"/>
          <w:szCs w:val="24"/>
        </w:rPr>
        <w:t>..................................</w:t>
      </w:r>
      <w:r w:rsidR="00B75ED0" w:rsidRPr="00C476B2">
        <w:rPr>
          <w:rFonts w:eastAsia="Cambria"/>
          <w:b/>
          <w:sz w:val="24"/>
          <w:szCs w:val="24"/>
        </w:rPr>
        <w:t xml:space="preserve"> </w:t>
      </w:r>
      <w:r w:rsidRPr="00C476B2">
        <w:rPr>
          <w:rFonts w:eastAsia="Cambria"/>
          <w:b/>
          <w:sz w:val="24"/>
          <w:szCs w:val="24"/>
        </w:rPr>
        <w:t>złotych</w:t>
      </w:r>
      <w:r w:rsidRPr="00C476B2">
        <w:rPr>
          <w:rFonts w:eastAsia="Cambria"/>
          <w:sz w:val="24"/>
          <w:szCs w:val="24"/>
        </w:rPr>
        <w:t xml:space="preserve"> (słownie: </w:t>
      </w:r>
      <w:r w:rsidR="000D765F" w:rsidRPr="00C476B2">
        <w:rPr>
          <w:rFonts w:eastAsia="Cambria"/>
          <w:sz w:val="24"/>
          <w:szCs w:val="24"/>
        </w:rPr>
        <w:t>..............................................................</w:t>
      </w:r>
      <w:r w:rsidRPr="00C476B2">
        <w:rPr>
          <w:rFonts w:eastAsia="Cambria"/>
          <w:sz w:val="24"/>
          <w:szCs w:val="24"/>
        </w:rPr>
        <w:t xml:space="preserve">), zostanie zwrócona nie później niż w 15 dniu po upływie okresu rękojmi. </w:t>
      </w:r>
      <w:r w:rsidR="00B75ED0" w:rsidRPr="00C476B2">
        <w:rPr>
          <w:rFonts w:eastAsia="Cambria"/>
          <w:sz w:val="24"/>
          <w:szCs w:val="24"/>
        </w:rPr>
        <w:br/>
      </w:r>
      <w:r w:rsidRPr="00C476B2">
        <w:rPr>
          <w:rFonts w:eastAsia="Cambria"/>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B3817DA"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7. Zabezpieczenie należytego wykonania umowy pozostaje w dyspozycji Zamawiającego </w:t>
      </w:r>
      <w:r w:rsidRPr="00C476B2">
        <w:rPr>
          <w:rFonts w:eastAsia="Cambria"/>
          <w:sz w:val="24"/>
          <w:szCs w:val="24"/>
        </w:rPr>
        <w:br/>
        <w:t>i zachowuje swoją ważność na czas określony w umowie.</w:t>
      </w:r>
    </w:p>
    <w:p w14:paraId="21F7BEFE"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lastRenderedPageBreak/>
        <w:t xml:space="preserve">8. Jeżeli nie zajdzie powód do realizacji zabezpieczenia w całości lub w części, podlega ono zwrotowi Wykonawcy odpowiednio w całości lub w części w terminach, o których mowa </w:t>
      </w:r>
      <w:r w:rsidRPr="00C476B2">
        <w:rPr>
          <w:rFonts w:eastAsia="Cambria"/>
          <w:sz w:val="24"/>
          <w:szCs w:val="24"/>
        </w:rPr>
        <w:br/>
        <w:t>w ust. 5 i 6.</w:t>
      </w:r>
    </w:p>
    <w:p w14:paraId="3866E3FA"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9. Zabezpieczenie należytego wykonania umowy wniesione w pieniądzu zostanie zwrócone wraz z odsetkami wynikającymi z umowy rachunku bankowego Zamawiającego, </w:t>
      </w:r>
      <w:r w:rsidR="00C476B2">
        <w:rPr>
          <w:rFonts w:eastAsia="Cambria"/>
          <w:sz w:val="24"/>
          <w:szCs w:val="24"/>
        </w:rPr>
        <w:br/>
      </w:r>
      <w:r w:rsidRPr="00C476B2">
        <w:rPr>
          <w:rFonts w:eastAsia="Cambria"/>
          <w:sz w:val="24"/>
          <w:szCs w:val="24"/>
        </w:rPr>
        <w:t>na którym było ono przechowywane, pomniejszone o koszty prowadzenia rachunku oraz prowizji bankowej za przelew pieniędzy na rachunek Wykonawcy.</w:t>
      </w:r>
    </w:p>
    <w:p w14:paraId="5E44AF28"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10. Zamawiający może dochodzić zaspokojenia z zabezpieczenia należytego wykonania umowy, jeżeli jakakolwiek kwota należna Zamawiającemu od Wykonawcy w związku </w:t>
      </w:r>
      <w:r w:rsidRPr="00C476B2">
        <w:rPr>
          <w:rFonts w:eastAsia="Cambria"/>
          <w:sz w:val="24"/>
          <w:szCs w:val="24"/>
        </w:rPr>
        <w:br/>
        <w:t xml:space="preserve">z niewykonaniem lub nienależytym wykonaniem umowy nie zostanie zapłacona </w:t>
      </w:r>
      <w:r w:rsidR="00C476B2">
        <w:rPr>
          <w:rFonts w:eastAsia="Cambria"/>
          <w:sz w:val="24"/>
          <w:szCs w:val="24"/>
        </w:rPr>
        <w:br/>
      </w:r>
      <w:r w:rsidRPr="00C476B2">
        <w:rPr>
          <w:rFonts w:eastAsia="Cambria"/>
          <w:sz w:val="24"/>
          <w:szCs w:val="24"/>
        </w:rPr>
        <w:t>w terminie 14 dni od dnia otrzymania przez Wykonawcę pisemnego wezwania do zapłaty.</w:t>
      </w:r>
    </w:p>
    <w:p w14:paraId="0C007A5C"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11. W przypadku wniesienia należytego wykonania umowy w formie niepieniężnej dokument ten musi zawierać m.in.  następujące informacje:</w:t>
      </w:r>
    </w:p>
    <w:p w14:paraId="0962D352" w14:textId="190DF4F5" w:rsidR="005C08F1" w:rsidRPr="00C476B2" w:rsidRDefault="005C08F1" w:rsidP="00C476B2">
      <w:pPr>
        <w:pStyle w:val="western"/>
        <w:spacing w:before="0" w:beforeAutospacing="0" w:after="0" w:line="276" w:lineRule="auto"/>
        <w:ind w:left="284" w:hanging="284"/>
        <w:rPr>
          <w:rFonts w:ascii="Times New Roman" w:hAnsi="Times New Roman" w:cs="Times New Roman"/>
          <w:sz w:val="24"/>
          <w:szCs w:val="24"/>
        </w:rPr>
      </w:pPr>
      <w:r w:rsidRPr="00C476B2">
        <w:rPr>
          <w:rFonts w:ascii="Times New Roman" w:eastAsia="Cambria" w:hAnsi="Times New Roman" w:cs="Times New Roman"/>
          <w:sz w:val="24"/>
          <w:szCs w:val="24"/>
        </w:rPr>
        <w:t xml:space="preserve">- </w:t>
      </w:r>
      <w:r w:rsidRPr="00C476B2">
        <w:rPr>
          <w:rFonts w:ascii="Times New Roman" w:hAnsi="Times New Roman" w:cs="Times New Roman"/>
          <w:sz w:val="24"/>
          <w:szCs w:val="24"/>
        </w:rPr>
        <w:t>działając na zlecenie Wykonawcy, niniejszym nieodwołalnie i bezwarunkowo, niezależnie od ważności i skutków prawnych oraz bez badania zasadności i wysokości żądanej sumy, zobowiązujemy się zapłacić Beneficjentowi kwotę</w:t>
      </w:r>
      <w:r w:rsidR="002557F6">
        <w:rPr>
          <w:rFonts w:ascii="Times New Roman" w:hAnsi="Times New Roman" w:cs="Times New Roman"/>
          <w:sz w:val="24"/>
          <w:szCs w:val="24"/>
        </w:rPr>
        <w:t xml:space="preserve"> </w:t>
      </w:r>
      <w:r w:rsidRPr="00C476B2">
        <w:rPr>
          <w:rFonts w:ascii="Times New Roman" w:hAnsi="Times New Roman" w:cs="Times New Roman"/>
          <w:sz w:val="24"/>
          <w:szCs w:val="24"/>
        </w:rPr>
        <w:t>…… w ciągu 5 (pięciu) dni roboczych od otrzymania przez Bank</w:t>
      </w:r>
      <w:r w:rsidR="00A23095" w:rsidRPr="00C476B2">
        <w:rPr>
          <w:rFonts w:ascii="Times New Roman" w:hAnsi="Times New Roman" w:cs="Times New Roman"/>
          <w:sz w:val="24"/>
          <w:szCs w:val="24"/>
        </w:rPr>
        <w:t>/Gwaranta</w:t>
      </w:r>
      <w:r w:rsidRPr="00C476B2">
        <w:rPr>
          <w:rFonts w:ascii="Times New Roman" w:hAnsi="Times New Roman" w:cs="Times New Roman"/>
          <w:sz w:val="24"/>
          <w:szCs w:val="24"/>
        </w:rPr>
        <w:t xml:space="preserve"> pierwszego pisemnego żądania zapłaty zawierającego stwierdzenie, że Wykonawca naruszył swe zobowiązania z tytułu rękojmi lub gwarancji </w:t>
      </w:r>
      <w:r w:rsidR="00C476B2">
        <w:rPr>
          <w:rFonts w:ascii="Times New Roman" w:hAnsi="Times New Roman" w:cs="Times New Roman"/>
          <w:sz w:val="24"/>
          <w:szCs w:val="24"/>
        </w:rPr>
        <w:br/>
      </w:r>
      <w:r w:rsidRPr="00C476B2">
        <w:rPr>
          <w:rFonts w:ascii="Times New Roman" w:hAnsi="Times New Roman" w:cs="Times New Roman"/>
          <w:sz w:val="24"/>
          <w:szCs w:val="24"/>
        </w:rPr>
        <w:t>na mocy Umowy;</w:t>
      </w:r>
    </w:p>
    <w:p w14:paraId="2F51B799" w14:textId="77777777" w:rsidR="005C08F1" w:rsidRPr="00C476B2" w:rsidRDefault="005C08F1" w:rsidP="00C476B2">
      <w:pPr>
        <w:pStyle w:val="western"/>
        <w:spacing w:before="0" w:beforeAutospacing="0" w:after="0" w:line="276" w:lineRule="auto"/>
        <w:ind w:left="284" w:hanging="284"/>
        <w:rPr>
          <w:rFonts w:ascii="Times New Roman" w:hAnsi="Times New Roman" w:cs="Times New Roman"/>
          <w:sz w:val="24"/>
          <w:szCs w:val="24"/>
        </w:rPr>
      </w:pPr>
      <w:r w:rsidRPr="00C476B2">
        <w:rPr>
          <w:rFonts w:ascii="Times New Roman" w:hAnsi="Times New Roman" w:cs="Times New Roman"/>
          <w:sz w:val="24"/>
          <w:szCs w:val="24"/>
        </w:rPr>
        <w:t>- żądanie zapłaty będzie zawierało potwierdzenie z Państwa banku</w:t>
      </w:r>
      <w:r w:rsidR="00A23095" w:rsidRPr="00C476B2">
        <w:rPr>
          <w:rFonts w:ascii="Times New Roman" w:hAnsi="Times New Roman" w:cs="Times New Roman"/>
          <w:sz w:val="24"/>
          <w:szCs w:val="24"/>
        </w:rPr>
        <w:t>/ gwaranta</w:t>
      </w:r>
      <w:r w:rsidRPr="00C476B2">
        <w:rPr>
          <w:rFonts w:ascii="Times New Roman" w:hAnsi="Times New Roman" w:cs="Times New Roman"/>
          <w:sz w:val="24"/>
          <w:szCs w:val="24"/>
        </w:rPr>
        <w:t xml:space="preserve">, że żądanie </w:t>
      </w:r>
      <w:r w:rsidR="00C476B2">
        <w:rPr>
          <w:rFonts w:ascii="Times New Roman" w:hAnsi="Times New Roman" w:cs="Times New Roman"/>
          <w:sz w:val="24"/>
          <w:szCs w:val="24"/>
        </w:rPr>
        <w:br/>
      </w:r>
      <w:r w:rsidRPr="00C476B2">
        <w:rPr>
          <w:rFonts w:ascii="Times New Roman" w:hAnsi="Times New Roman" w:cs="Times New Roman"/>
          <w:sz w:val="24"/>
          <w:szCs w:val="24"/>
        </w:rPr>
        <w:t xml:space="preserve">to zostało podpisane przez osoby umocowane do zaciągania zobowiązań finansowych </w:t>
      </w:r>
      <w:r w:rsidR="00C476B2">
        <w:rPr>
          <w:rFonts w:ascii="Times New Roman" w:hAnsi="Times New Roman" w:cs="Times New Roman"/>
          <w:sz w:val="24"/>
          <w:szCs w:val="24"/>
        </w:rPr>
        <w:br/>
      </w:r>
      <w:r w:rsidRPr="00C476B2">
        <w:rPr>
          <w:rFonts w:ascii="Times New Roman" w:hAnsi="Times New Roman" w:cs="Times New Roman"/>
          <w:sz w:val="24"/>
          <w:szCs w:val="24"/>
        </w:rPr>
        <w:t>w imieniu Beneficjenta lub zostanie sporządzone na piśmie z podpisami poświadczonymi przez notariusza, który potwierdzi, że podpisy te zostały złożone przez osoby uprawnione do reprezentowania Beneficjenta;</w:t>
      </w:r>
    </w:p>
    <w:p w14:paraId="6CFD3502" w14:textId="77777777" w:rsidR="005C08F1" w:rsidRPr="00C476B2" w:rsidRDefault="005C08F1" w:rsidP="00C476B2">
      <w:pPr>
        <w:pStyle w:val="western"/>
        <w:spacing w:before="0" w:beforeAutospacing="0" w:after="0" w:line="276" w:lineRule="auto"/>
        <w:ind w:left="284" w:hanging="284"/>
        <w:rPr>
          <w:rFonts w:ascii="Times New Roman" w:hAnsi="Times New Roman" w:cs="Times New Roman"/>
          <w:sz w:val="24"/>
          <w:szCs w:val="24"/>
        </w:rPr>
      </w:pPr>
      <w:r w:rsidRPr="00C476B2">
        <w:rPr>
          <w:rFonts w:ascii="Times New Roman" w:hAnsi="Times New Roman" w:cs="Times New Roman"/>
          <w:sz w:val="24"/>
          <w:szCs w:val="24"/>
        </w:rPr>
        <w:t>- ewentualne roszczenia Beneficjenta na podstawie niniejszej gwarancji zostaną nam przekazane najpóźniej ostatniego dnia okresu ważności gwarancji w oryginale w siedzibie Banku</w:t>
      </w:r>
      <w:r w:rsidR="00A23095" w:rsidRPr="00C476B2">
        <w:rPr>
          <w:rFonts w:ascii="Times New Roman" w:hAnsi="Times New Roman" w:cs="Times New Roman"/>
          <w:sz w:val="24"/>
          <w:szCs w:val="24"/>
        </w:rPr>
        <w:t>/Gwaranta</w:t>
      </w:r>
      <w:r w:rsidRPr="00C476B2">
        <w:rPr>
          <w:rFonts w:ascii="Times New Roman" w:hAnsi="Times New Roman" w:cs="Times New Roman"/>
          <w:sz w:val="24"/>
          <w:szCs w:val="24"/>
        </w:rPr>
        <w:t xml:space="preserve"> pod adresem:…….., lub zostaną przesłane przez Beneficjenta przy użyciu uwierzytelnionego komunikatu SWIFT (adres SWIFT…);</w:t>
      </w:r>
    </w:p>
    <w:p w14:paraId="48E7720E" w14:textId="77777777" w:rsidR="005C08F1" w:rsidRPr="00C476B2" w:rsidRDefault="005C08F1" w:rsidP="00C476B2">
      <w:pPr>
        <w:pStyle w:val="western"/>
        <w:spacing w:before="0" w:beforeAutospacing="0" w:after="0" w:line="276" w:lineRule="auto"/>
        <w:ind w:left="284" w:hanging="284"/>
        <w:rPr>
          <w:rFonts w:ascii="Times New Roman" w:hAnsi="Times New Roman" w:cs="Times New Roman"/>
          <w:sz w:val="24"/>
          <w:szCs w:val="24"/>
        </w:rPr>
      </w:pPr>
      <w:r w:rsidRPr="00C476B2">
        <w:rPr>
          <w:rFonts w:ascii="Times New Roman" w:hAnsi="Times New Roman" w:cs="Times New Roman"/>
          <w:sz w:val="24"/>
          <w:szCs w:val="24"/>
        </w:rPr>
        <w:t>- wszelkie płatności dokonywane przez nasz bank</w:t>
      </w:r>
      <w:r w:rsidR="00A23095" w:rsidRPr="00C476B2">
        <w:rPr>
          <w:rFonts w:ascii="Times New Roman" w:hAnsi="Times New Roman" w:cs="Times New Roman"/>
          <w:sz w:val="24"/>
          <w:szCs w:val="24"/>
        </w:rPr>
        <w:t>/gwaranta</w:t>
      </w:r>
      <w:r w:rsidRPr="00C476B2">
        <w:rPr>
          <w:rFonts w:ascii="Times New Roman" w:hAnsi="Times New Roman" w:cs="Times New Roman"/>
          <w:sz w:val="24"/>
          <w:szCs w:val="24"/>
        </w:rPr>
        <w:t xml:space="preserve"> w ramach zaspokojenia Państwa żądania zapłaty wystosowanego na podstawie niniejszej gwarancji automatycznie obniżają łączną wysokość naszej odpowiedzialności na mocy niniejszej gwarancji, do czasu pełnego wykorzystania kwoty gwarancji. </w:t>
      </w:r>
    </w:p>
    <w:p w14:paraId="720F6550" w14:textId="77777777" w:rsidR="005C08F1" w:rsidRPr="00F94993" w:rsidRDefault="005C08F1" w:rsidP="005C08F1">
      <w:pPr>
        <w:spacing w:line="276" w:lineRule="auto"/>
        <w:jc w:val="center"/>
        <w:rPr>
          <w:rFonts w:eastAsia="Cambria"/>
          <w:b/>
          <w:sz w:val="22"/>
          <w:szCs w:val="22"/>
        </w:rPr>
      </w:pPr>
      <w:r>
        <w:rPr>
          <w:rFonts w:eastAsia="Cambria"/>
          <w:b/>
          <w:sz w:val="22"/>
          <w:szCs w:val="22"/>
        </w:rPr>
        <w:t>§1</w:t>
      </w:r>
      <w:r w:rsidR="008C72D7">
        <w:rPr>
          <w:rFonts w:eastAsia="Cambria"/>
          <w:b/>
          <w:sz w:val="22"/>
          <w:szCs w:val="22"/>
        </w:rPr>
        <w:t>3</w:t>
      </w:r>
    </w:p>
    <w:p w14:paraId="53AEB349"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t>Kary umowne</w:t>
      </w:r>
    </w:p>
    <w:p w14:paraId="7020CFDB"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1.</w:t>
      </w:r>
      <w:r w:rsidR="005F5A18" w:rsidRPr="00C476B2">
        <w:rPr>
          <w:rFonts w:eastAsia="Cambria"/>
          <w:sz w:val="24"/>
          <w:szCs w:val="24"/>
        </w:rPr>
        <w:t xml:space="preserve"> </w:t>
      </w:r>
      <w:r w:rsidRPr="00C476B2">
        <w:rPr>
          <w:rFonts w:eastAsia="Cambria"/>
          <w:sz w:val="24"/>
          <w:szCs w:val="24"/>
        </w:rPr>
        <w:t>Strony ustalają następujące zasady dotyczące kar umownych:</w:t>
      </w:r>
    </w:p>
    <w:p w14:paraId="35D30AAE"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1.1.Wykonawca płaci Zamawiającemu kary umowne:</w:t>
      </w:r>
    </w:p>
    <w:p w14:paraId="7C4D9471" w14:textId="59C86B2B"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a) za </w:t>
      </w:r>
      <w:r w:rsidR="00136AB2" w:rsidRPr="00C476B2">
        <w:rPr>
          <w:rFonts w:eastAsia="Cambria"/>
          <w:sz w:val="24"/>
          <w:szCs w:val="24"/>
        </w:rPr>
        <w:t>zwlokę</w:t>
      </w:r>
      <w:r w:rsidRPr="00C476B2">
        <w:rPr>
          <w:rFonts w:eastAsia="Cambria"/>
          <w:sz w:val="24"/>
          <w:szCs w:val="24"/>
        </w:rPr>
        <w:t xml:space="preserve"> w wykonaniu zamówienia w wysokości 0,1 % ustalonego w §</w:t>
      </w:r>
      <w:r w:rsidR="008C72D7" w:rsidRPr="00C476B2">
        <w:rPr>
          <w:rFonts w:eastAsia="Cambria"/>
          <w:sz w:val="24"/>
          <w:szCs w:val="24"/>
        </w:rPr>
        <w:t>10</w:t>
      </w:r>
      <w:r w:rsidRPr="00C476B2">
        <w:rPr>
          <w:rFonts w:eastAsia="Cambria"/>
          <w:sz w:val="24"/>
          <w:szCs w:val="24"/>
        </w:rPr>
        <w:t xml:space="preserve"> ust.1 wynagrodzenia umownego brutto – liczonego za każdy dzień opóźnienia w stosunku od terminu wskazanego w §2</w:t>
      </w:r>
      <w:r w:rsidR="00F9353F" w:rsidRPr="00C476B2">
        <w:rPr>
          <w:rFonts w:eastAsia="Cambria"/>
          <w:sz w:val="24"/>
          <w:szCs w:val="24"/>
        </w:rPr>
        <w:t xml:space="preserve">, </w:t>
      </w:r>
      <w:r w:rsidR="00E63B93" w:rsidRPr="00C476B2">
        <w:rPr>
          <w:rFonts w:eastAsia="Cambria"/>
          <w:sz w:val="24"/>
          <w:szCs w:val="24"/>
        </w:rPr>
        <w:t xml:space="preserve">jednakże nie więcej niż </w:t>
      </w:r>
      <w:r w:rsidR="006C4D13" w:rsidRPr="00C476B2">
        <w:rPr>
          <w:rFonts w:eastAsia="Cambria"/>
          <w:sz w:val="24"/>
          <w:szCs w:val="24"/>
        </w:rPr>
        <w:t>3</w:t>
      </w:r>
      <w:r w:rsidR="00E63B93" w:rsidRPr="00C476B2">
        <w:rPr>
          <w:rFonts w:eastAsia="Cambria"/>
          <w:sz w:val="24"/>
          <w:szCs w:val="24"/>
        </w:rPr>
        <w:t xml:space="preserve">0 % wynagrodzenia </w:t>
      </w:r>
      <w:r w:rsidR="006C4D13" w:rsidRPr="00C476B2">
        <w:rPr>
          <w:rFonts w:eastAsia="Cambria"/>
          <w:sz w:val="24"/>
          <w:szCs w:val="24"/>
        </w:rPr>
        <w:t xml:space="preserve">brutto </w:t>
      </w:r>
      <w:r w:rsidR="00E63B93" w:rsidRPr="00C476B2">
        <w:rPr>
          <w:rFonts w:eastAsia="Cambria"/>
          <w:sz w:val="24"/>
          <w:szCs w:val="24"/>
        </w:rPr>
        <w:t xml:space="preserve">ustalonego </w:t>
      </w:r>
      <w:r w:rsidR="00857F4A" w:rsidRPr="00C476B2">
        <w:rPr>
          <w:rFonts w:eastAsia="Cambria"/>
          <w:sz w:val="24"/>
          <w:szCs w:val="24"/>
        </w:rPr>
        <w:br/>
      </w:r>
      <w:r w:rsidR="00E63B93" w:rsidRPr="00C476B2">
        <w:rPr>
          <w:rFonts w:eastAsia="Cambria"/>
          <w:sz w:val="24"/>
          <w:szCs w:val="24"/>
        </w:rPr>
        <w:t>w §</w:t>
      </w:r>
      <w:r w:rsidR="008C72D7" w:rsidRPr="00C476B2">
        <w:rPr>
          <w:rFonts w:eastAsia="Cambria"/>
          <w:sz w:val="24"/>
          <w:szCs w:val="24"/>
        </w:rPr>
        <w:t>10</w:t>
      </w:r>
      <w:r w:rsidR="00E63B93" w:rsidRPr="00C476B2">
        <w:rPr>
          <w:rFonts w:eastAsia="Cambria"/>
          <w:sz w:val="24"/>
          <w:szCs w:val="24"/>
        </w:rPr>
        <w:t xml:space="preserve"> ust.1 umowy</w:t>
      </w:r>
      <w:r w:rsidRPr="00C476B2">
        <w:rPr>
          <w:rFonts w:eastAsia="Cambria"/>
          <w:sz w:val="24"/>
          <w:szCs w:val="24"/>
        </w:rPr>
        <w:t>;</w:t>
      </w:r>
    </w:p>
    <w:p w14:paraId="4744AE15" w14:textId="49C47C00"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b) za </w:t>
      </w:r>
      <w:r w:rsidR="00136AB2" w:rsidRPr="00C476B2">
        <w:rPr>
          <w:rFonts w:eastAsia="Cambria"/>
          <w:sz w:val="24"/>
          <w:szCs w:val="24"/>
        </w:rPr>
        <w:t>zwłokę</w:t>
      </w:r>
      <w:r w:rsidRPr="00C476B2">
        <w:rPr>
          <w:rFonts w:eastAsia="Cambria"/>
          <w:sz w:val="24"/>
          <w:szCs w:val="24"/>
        </w:rPr>
        <w:t xml:space="preserve"> w usunięciu wad stwierdzonych przy odbiorze w wysokości 0,01 % ustalonego </w:t>
      </w:r>
      <w:r w:rsidR="00C0496A">
        <w:rPr>
          <w:rFonts w:eastAsia="Cambria"/>
          <w:sz w:val="24"/>
          <w:szCs w:val="24"/>
        </w:rPr>
        <w:br/>
      </w:r>
      <w:r w:rsidRPr="00C476B2">
        <w:rPr>
          <w:rFonts w:eastAsia="Cambria"/>
          <w:sz w:val="24"/>
          <w:szCs w:val="24"/>
        </w:rPr>
        <w:t>w §</w:t>
      </w:r>
      <w:r w:rsidR="008C72D7" w:rsidRPr="00C476B2">
        <w:rPr>
          <w:rFonts w:eastAsia="Cambria"/>
          <w:sz w:val="24"/>
          <w:szCs w:val="24"/>
        </w:rPr>
        <w:t>10</w:t>
      </w:r>
      <w:r w:rsidRPr="00C476B2">
        <w:rPr>
          <w:rFonts w:eastAsia="Cambria"/>
          <w:sz w:val="24"/>
          <w:szCs w:val="24"/>
        </w:rPr>
        <w:t xml:space="preserve"> ust.1 wynagrodzenia umownego brutto – liczonego za każdy dzień opóźnienia </w:t>
      </w:r>
      <w:r w:rsidR="00136AB2" w:rsidRPr="00C476B2">
        <w:rPr>
          <w:rFonts w:eastAsia="Cambria"/>
          <w:sz w:val="24"/>
          <w:szCs w:val="24"/>
        </w:rPr>
        <w:br/>
      </w:r>
      <w:r w:rsidRPr="00C476B2">
        <w:rPr>
          <w:rFonts w:eastAsia="Cambria"/>
          <w:sz w:val="24"/>
          <w:szCs w:val="24"/>
        </w:rPr>
        <w:t>w stosun</w:t>
      </w:r>
      <w:r w:rsidR="00136AB2" w:rsidRPr="00C476B2">
        <w:rPr>
          <w:rFonts w:eastAsia="Cambria"/>
          <w:sz w:val="24"/>
          <w:szCs w:val="24"/>
        </w:rPr>
        <w:t>ku od terminu wskazanego przez Z</w:t>
      </w:r>
      <w:r w:rsidRPr="00C476B2">
        <w:rPr>
          <w:rFonts w:eastAsia="Cambria"/>
          <w:sz w:val="24"/>
          <w:szCs w:val="24"/>
        </w:rPr>
        <w:t>amawiającego na usunięcie wad</w:t>
      </w:r>
      <w:r w:rsidR="00E63B93" w:rsidRPr="00C476B2">
        <w:rPr>
          <w:rFonts w:eastAsia="Cambria"/>
          <w:sz w:val="24"/>
          <w:szCs w:val="24"/>
        </w:rPr>
        <w:t xml:space="preserve">, jednakże nie więcej niż </w:t>
      </w:r>
      <w:r w:rsidR="006C4D13" w:rsidRPr="00C476B2">
        <w:rPr>
          <w:rFonts w:eastAsia="Cambria"/>
          <w:sz w:val="24"/>
          <w:szCs w:val="24"/>
        </w:rPr>
        <w:t>3</w:t>
      </w:r>
      <w:r w:rsidR="00E63B93" w:rsidRPr="00C476B2">
        <w:rPr>
          <w:rFonts w:eastAsia="Cambria"/>
          <w:sz w:val="24"/>
          <w:szCs w:val="24"/>
        </w:rPr>
        <w:t xml:space="preserve">0 % wynagrodzenia </w:t>
      </w:r>
      <w:r w:rsidR="006C4D13" w:rsidRPr="00C476B2">
        <w:rPr>
          <w:rFonts w:eastAsia="Cambria"/>
          <w:sz w:val="24"/>
          <w:szCs w:val="24"/>
        </w:rPr>
        <w:t xml:space="preserve">brutto </w:t>
      </w:r>
      <w:r w:rsidR="00E63B93" w:rsidRPr="00C476B2">
        <w:rPr>
          <w:rFonts w:eastAsia="Cambria"/>
          <w:sz w:val="24"/>
          <w:szCs w:val="24"/>
        </w:rPr>
        <w:t>ustalonego w §</w:t>
      </w:r>
      <w:r w:rsidR="008C72D7" w:rsidRPr="00C476B2">
        <w:rPr>
          <w:rFonts w:eastAsia="Cambria"/>
          <w:sz w:val="24"/>
          <w:szCs w:val="24"/>
        </w:rPr>
        <w:t>10</w:t>
      </w:r>
      <w:r w:rsidR="00E63B93" w:rsidRPr="00C476B2">
        <w:rPr>
          <w:rFonts w:eastAsia="Cambria"/>
          <w:sz w:val="24"/>
          <w:szCs w:val="24"/>
        </w:rPr>
        <w:t xml:space="preserve"> ust.1 umowy;</w:t>
      </w:r>
    </w:p>
    <w:p w14:paraId="30D73F5C" w14:textId="5421AED2"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lastRenderedPageBreak/>
        <w:t>c) za odstąpienie od umowy z przyczyn leżących po stronie Wykonawcy w wysokości 20 % ustalonego w §</w:t>
      </w:r>
      <w:r w:rsidR="008C72D7" w:rsidRPr="00C476B2">
        <w:rPr>
          <w:rFonts w:eastAsia="Cambria"/>
          <w:sz w:val="24"/>
          <w:szCs w:val="24"/>
        </w:rPr>
        <w:t>10</w:t>
      </w:r>
      <w:r w:rsidRPr="00C476B2">
        <w:rPr>
          <w:rFonts w:eastAsia="Cambria"/>
          <w:sz w:val="24"/>
          <w:szCs w:val="24"/>
        </w:rPr>
        <w:t xml:space="preserve"> ust.1 wynagrodzenia umownego brutto</w:t>
      </w:r>
      <w:r w:rsidR="00355750">
        <w:rPr>
          <w:rFonts w:eastAsia="Cambria"/>
          <w:sz w:val="24"/>
          <w:szCs w:val="24"/>
        </w:rPr>
        <w:t>;</w:t>
      </w:r>
    </w:p>
    <w:p w14:paraId="4CA67D32" w14:textId="4FEB215F"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d) za brak udziału Wykonawcy przy sporządzeniu szczegółowego</w:t>
      </w:r>
      <w:r w:rsidR="00136AB2" w:rsidRPr="00C476B2">
        <w:rPr>
          <w:rFonts w:eastAsia="Cambria"/>
          <w:sz w:val="24"/>
          <w:szCs w:val="24"/>
        </w:rPr>
        <w:t xml:space="preserve"> protokołu inwentaryzacji prac </w:t>
      </w:r>
      <w:r w:rsidRPr="00C476B2">
        <w:rPr>
          <w:rFonts w:eastAsia="Cambria"/>
          <w:sz w:val="24"/>
          <w:szCs w:val="24"/>
        </w:rPr>
        <w:t xml:space="preserve">w toku według stanu na dzień odstąpienia od umowy w wysokości 5 % ustalonego </w:t>
      </w:r>
      <w:r w:rsidR="00C476B2">
        <w:rPr>
          <w:rFonts w:eastAsia="Cambria"/>
          <w:sz w:val="24"/>
          <w:szCs w:val="24"/>
        </w:rPr>
        <w:br/>
      </w:r>
      <w:r w:rsidRPr="00C476B2">
        <w:rPr>
          <w:rFonts w:eastAsia="Cambria"/>
          <w:sz w:val="24"/>
          <w:szCs w:val="24"/>
        </w:rPr>
        <w:t>w §</w:t>
      </w:r>
      <w:r w:rsidR="008C72D7" w:rsidRPr="00C476B2">
        <w:rPr>
          <w:rFonts w:eastAsia="Cambria"/>
          <w:sz w:val="24"/>
          <w:szCs w:val="24"/>
        </w:rPr>
        <w:t>10</w:t>
      </w:r>
      <w:r w:rsidRPr="00C476B2">
        <w:rPr>
          <w:rFonts w:eastAsia="Cambria"/>
          <w:sz w:val="24"/>
          <w:szCs w:val="24"/>
        </w:rPr>
        <w:t xml:space="preserve"> ust.1 wynagrodzenia umownego brutto</w:t>
      </w:r>
      <w:r w:rsidR="00355750">
        <w:rPr>
          <w:rFonts w:eastAsia="Cambria"/>
          <w:sz w:val="24"/>
          <w:szCs w:val="24"/>
        </w:rPr>
        <w:t>;</w:t>
      </w:r>
    </w:p>
    <w:p w14:paraId="2A1DB9A9" w14:textId="6E631E8C" w:rsidR="00136AB2"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e) za brak zapłaty wynagrodzenia podwykonawcom lub dalszym podwykonawcom </w:t>
      </w:r>
      <w:r w:rsidR="00857F4A" w:rsidRPr="00C476B2">
        <w:rPr>
          <w:rFonts w:eastAsia="Cambria"/>
          <w:sz w:val="24"/>
          <w:szCs w:val="24"/>
        </w:rPr>
        <w:br/>
      </w:r>
      <w:r w:rsidRPr="00C476B2">
        <w:rPr>
          <w:rFonts w:eastAsia="Cambria"/>
          <w:sz w:val="24"/>
          <w:szCs w:val="24"/>
        </w:rPr>
        <w:t>w wysokości 1% ustalonego w §</w:t>
      </w:r>
      <w:r w:rsidR="008C72D7" w:rsidRPr="00C476B2">
        <w:rPr>
          <w:rFonts w:eastAsia="Cambria"/>
          <w:sz w:val="24"/>
          <w:szCs w:val="24"/>
        </w:rPr>
        <w:t>10</w:t>
      </w:r>
      <w:r w:rsidRPr="00C476B2">
        <w:rPr>
          <w:rFonts w:eastAsia="Cambria"/>
          <w:sz w:val="24"/>
          <w:szCs w:val="24"/>
        </w:rPr>
        <w:t xml:space="preserve"> ust.1 wynagrodzenia umownego brutto za każdy stwierdzony przypadek</w:t>
      </w:r>
      <w:r w:rsidR="00E63B93" w:rsidRPr="00C476B2">
        <w:rPr>
          <w:rFonts w:eastAsia="Cambria"/>
          <w:sz w:val="24"/>
          <w:szCs w:val="24"/>
        </w:rPr>
        <w:t>;</w:t>
      </w:r>
    </w:p>
    <w:p w14:paraId="516861B5" w14:textId="51BB9FC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f) za nieterminową zapłatę wynagrodzenia podwykonawcom lub dalszym podwykonawcom </w:t>
      </w:r>
      <w:r w:rsidR="00C0496A">
        <w:rPr>
          <w:rFonts w:eastAsia="Cambria"/>
          <w:sz w:val="24"/>
          <w:szCs w:val="24"/>
        </w:rPr>
        <w:br/>
      </w:r>
      <w:r w:rsidRPr="00C476B2">
        <w:rPr>
          <w:rFonts w:eastAsia="Cambria"/>
          <w:sz w:val="24"/>
          <w:szCs w:val="24"/>
        </w:rPr>
        <w:t>w wysokości 0,5% wynagrodzenia brutto zapłaconego po terminie podwykonawcy, za każdy dzień opóźnienia</w:t>
      </w:r>
      <w:r w:rsidR="00E63B93" w:rsidRPr="00C476B2">
        <w:rPr>
          <w:rFonts w:eastAsia="Cambria"/>
          <w:sz w:val="24"/>
          <w:szCs w:val="24"/>
        </w:rPr>
        <w:t xml:space="preserve">, jednakże nie więcej niż </w:t>
      </w:r>
      <w:r w:rsidR="006C4D13" w:rsidRPr="00C476B2">
        <w:rPr>
          <w:rFonts w:eastAsia="Cambria"/>
          <w:sz w:val="24"/>
          <w:szCs w:val="24"/>
        </w:rPr>
        <w:t>3</w:t>
      </w:r>
      <w:r w:rsidR="00E63B93" w:rsidRPr="00C476B2">
        <w:rPr>
          <w:rFonts w:eastAsia="Cambria"/>
          <w:sz w:val="24"/>
          <w:szCs w:val="24"/>
        </w:rPr>
        <w:t>0 % wynagrodzenia</w:t>
      </w:r>
      <w:r w:rsidR="006C4D13" w:rsidRPr="00C476B2">
        <w:rPr>
          <w:rFonts w:eastAsia="Cambria"/>
          <w:sz w:val="24"/>
          <w:szCs w:val="24"/>
        </w:rPr>
        <w:t xml:space="preserve"> brutto</w:t>
      </w:r>
      <w:r w:rsidR="00E63B93" w:rsidRPr="00C476B2">
        <w:rPr>
          <w:rFonts w:eastAsia="Cambria"/>
          <w:sz w:val="24"/>
          <w:szCs w:val="24"/>
        </w:rPr>
        <w:t xml:space="preserve"> ustalonego w §</w:t>
      </w:r>
      <w:r w:rsidR="008C72D7" w:rsidRPr="00C476B2">
        <w:rPr>
          <w:rFonts w:eastAsia="Cambria"/>
          <w:sz w:val="24"/>
          <w:szCs w:val="24"/>
        </w:rPr>
        <w:t>10</w:t>
      </w:r>
      <w:r w:rsidR="00E63B93" w:rsidRPr="00C476B2">
        <w:rPr>
          <w:rFonts w:eastAsia="Cambria"/>
          <w:sz w:val="24"/>
          <w:szCs w:val="24"/>
        </w:rPr>
        <w:t xml:space="preserve"> </w:t>
      </w:r>
      <w:r w:rsidR="00C0496A">
        <w:rPr>
          <w:rFonts w:eastAsia="Cambria"/>
          <w:sz w:val="24"/>
          <w:szCs w:val="24"/>
        </w:rPr>
        <w:br/>
      </w:r>
      <w:r w:rsidR="00E63B93" w:rsidRPr="00C476B2">
        <w:rPr>
          <w:rFonts w:eastAsia="Cambria"/>
          <w:sz w:val="24"/>
          <w:szCs w:val="24"/>
        </w:rPr>
        <w:t>ust.1 umowy;</w:t>
      </w:r>
    </w:p>
    <w:p w14:paraId="2C794A60" w14:textId="3A6BAE1D" w:rsidR="005C08F1" w:rsidRPr="00C476B2" w:rsidRDefault="00355750" w:rsidP="00C476B2">
      <w:pPr>
        <w:spacing w:line="276" w:lineRule="auto"/>
        <w:ind w:left="284" w:hanging="284"/>
        <w:jc w:val="both"/>
        <w:rPr>
          <w:rFonts w:eastAsia="Cambria"/>
          <w:sz w:val="24"/>
          <w:szCs w:val="24"/>
        </w:rPr>
      </w:pPr>
      <w:r>
        <w:rPr>
          <w:rFonts w:eastAsia="Cambria"/>
          <w:sz w:val="24"/>
          <w:szCs w:val="24"/>
        </w:rPr>
        <w:t>g</w:t>
      </w:r>
      <w:r w:rsidR="005C08F1" w:rsidRPr="00C476B2">
        <w:rPr>
          <w:rFonts w:eastAsia="Cambria"/>
          <w:sz w:val="24"/>
          <w:szCs w:val="24"/>
        </w:rPr>
        <w:t>) za nieprzedłożenie do zaakceptowania projektu umowy o podwykonawstwo, w wysokości 1% ustalonego w §</w:t>
      </w:r>
      <w:r w:rsidR="008C72D7" w:rsidRPr="00C476B2">
        <w:rPr>
          <w:rFonts w:eastAsia="Cambria"/>
          <w:sz w:val="24"/>
          <w:szCs w:val="24"/>
        </w:rPr>
        <w:t>10</w:t>
      </w:r>
      <w:r w:rsidR="005C08F1" w:rsidRPr="00C476B2">
        <w:rPr>
          <w:rFonts w:eastAsia="Cambria"/>
          <w:sz w:val="24"/>
          <w:szCs w:val="24"/>
        </w:rPr>
        <w:t xml:space="preserve"> ust.1 wynagrodzenia umownego brutto, za każdy stwierdzony przypadek</w:t>
      </w:r>
      <w:r w:rsidR="00E63B93" w:rsidRPr="00C476B2">
        <w:rPr>
          <w:rFonts w:eastAsia="Cambria"/>
          <w:sz w:val="24"/>
          <w:szCs w:val="24"/>
        </w:rPr>
        <w:t>;</w:t>
      </w:r>
    </w:p>
    <w:p w14:paraId="442714C0" w14:textId="2AFF1C9F"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h) za nieprzedłożenie poświadczonej za zgodność z oryginałem kopii umowy</w:t>
      </w:r>
      <w:r w:rsidRPr="00C476B2">
        <w:rPr>
          <w:rFonts w:eastAsia="Cambria"/>
          <w:sz w:val="24"/>
          <w:szCs w:val="24"/>
        </w:rPr>
        <w:br/>
        <w:t>o podwykonawstwo w wysokości 1% ustalonego w §</w:t>
      </w:r>
      <w:r w:rsidR="008C72D7" w:rsidRPr="00C476B2">
        <w:rPr>
          <w:rFonts w:eastAsia="Cambria"/>
          <w:sz w:val="24"/>
          <w:szCs w:val="24"/>
        </w:rPr>
        <w:t>10</w:t>
      </w:r>
      <w:r w:rsidRPr="00C476B2">
        <w:rPr>
          <w:rFonts w:eastAsia="Cambria"/>
          <w:sz w:val="24"/>
          <w:szCs w:val="24"/>
        </w:rPr>
        <w:t xml:space="preserve"> ust.1 wynagrodzenia umownego brutto, za każdy stwierdzony przypadek</w:t>
      </w:r>
      <w:bookmarkStart w:id="8" w:name="page24"/>
      <w:bookmarkEnd w:id="8"/>
      <w:r w:rsidR="00E63B93" w:rsidRPr="00C476B2">
        <w:rPr>
          <w:rFonts w:eastAsia="Cambria"/>
          <w:sz w:val="24"/>
          <w:szCs w:val="24"/>
        </w:rPr>
        <w:t>;</w:t>
      </w:r>
    </w:p>
    <w:p w14:paraId="2A53D55B" w14:textId="64FB9330"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i) za brak zmiany umowy o podwykonawstwo w zakresie terminu zapłaty w wysokości 1% ustalonego w §</w:t>
      </w:r>
      <w:r w:rsidR="008C72D7" w:rsidRPr="00C476B2">
        <w:rPr>
          <w:rFonts w:eastAsia="Cambria"/>
          <w:sz w:val="24"/>
          <w:szCs w:val="24"/>
        </w:rPr>
        <w:t>10</w:t>
      </w:r>
      <w:r w:rsidRPr="00C476B2">
        <w:rPr>
          <w:rFonts w:eastAsia="Cambria"/>
          <w:sz w:val="24"/>
          <w:szCs w:val="24"/>
        </w:rPr>
        <w:t xml:space="preserve"> ust.1 wynagrodzenia umownego brutto za każdy stwierdzony przypadek.</w:t>
      </w:r>
    </w:p>
    <w:p w14:paraId="6D2CC219" w14:textId="1F594516" w:rsidR="005C08F1" w:rsidRPr="00C476B2" w:rsidRDefault="005C08F1" w:rsidP="00C476B2">
      <w:pPr>
        <w:widowControl/>
        <w:autoSpaceDE/>
        <w:autoSpaceDN/>
        <w:adjustRightInd/>
        <w:spacing w:line="276" w:lineRule="auto"/>
        <w:ind w:left="284" w:hanging="284"/>
        <w:contextualSpacing/>
        <w:jc w:val="both"/>
        <w:rPr>
          <w:sz w:val="24"/>
          <w:szCs w:val="24"/>
        </w:rPr>
      </w:pPr>
      <w:r w:rsidRPr="00C476B2">
        <w:rPr>
          <w:sz w:val="24"/>
          <w:szCs w:val="24"/>
        </w:rPr>
        <w:t>2.</w:t>
      </w:r>
      <w:r w:rsidR="005F5A18" w:rsidRPr="00C476B2">
        <w:rPr>
          <w:sz w:val="24"/>
          <w:szCs w:val="24"/>
        </w:rPr>
        <w:t xml:space="preserve"> </w:t>
      </w:r>
      <w:r w:rsidR="006C4D13" w:rsidRPr="00C476B2">
        <w:rPr>
          <w:sz w:val="24"/>
          <w:szCs w:val="24"/>
        </w:rPr>
        <w:t>Za n</w:t>
      </w:r>
      <w:r w:rsidRPr="00C476B2">
        <w:rPr>
          <w:sz w:val="24"/>
          <w:szCs w:val="24"/>
        </w:rPr>
        <w:t>iezłożenie przez Wykonawcę w wyznaczonym przez Zamawiającego terminie żądanych przez Zamawiającego dowodów w celu potwierdzenia s</w:t>
      </w:r>
      <w:r w:rsidR="000B3CCB" w:rsidRPr="00C476B2">
        <w:rPr>
          <w:sz w:val="24"/>
          <w:szCs w:val="24"/>
        </w:rPr>
        <w:t xml:space="preserve">pełnienia przez Wykonawcę lub </w:t>
      </w:r>
      <w:r w:rsidRPr="00C476B2">
        <w:rPr>
          <w:sz w:val="24"/>
          <w:szCs w:val="24"/>
        </w:rPr>
        <w:t>Podwykonawcę wymogu zatrudnienia</w:t>
      </w:r>
      <w:r w:rsidR="006C4D13" w:rsidRPr="00C476B2">
        <w:rPr>
          <w:sz w:val="24"/>
          <w:szCs w:val="24"/>
        </w:rPr>
        <w:t xml:space="preserve"> pracowników</w:t>
      </w:r>
      <w:r w:rsidRPr="00C476B2">
        <w:rPr>
          <w:sz w:val="24"/>
          <w:szCs w:val="24"/>
        </w:rPr>
        <w:t xml:space="preserve"> na podstawie umowy o pracę – </w:t>
      </w:r>
      <w:r w:rsidR="006C4D13" w:rsidRPr="00C476B2">
        <w:rPr>
          <w:sz w:val="24"/>
          <w:szCs w:val="24"/>
        </w:rPr>
        <w:t xml:space="preserve">Wykonawca zapłaci Zamawiającemu karę umowną </w:t>
      </w:r>
      <w:r w:rsidRPr="00C476B2">
        <w:rPr>
          <w:sz w:val="24"/>
          <w:szCs w:val="24"/>
        </w:rPr>
        <w:t>w wysokości 200 zł za każdy dzień opóźnienia w złożeniu dokumentów</w:t>
      </w:r>
      <w:r w:rsidR="006C4D13" w:rsidRPr="00C476B2">
        <w:rPr>
          <w:sz w:val="24"/>
          <w:szCs w:val="24"/>
        </w:rPr>
        <w:t xml:space="preserve">, </w:t>
      </w:r>
      <w:r w:rsidR="006C4D13" w:rsidRPr="00C476B2">
        <w:rPr>
          <w:rFonts w:eastAsia="Cambria"/>
          <w:sz w:val="24"/>
          <w:szCs w:val="24"/>
        </w:rPr>
        <w:t>jednakże nie więcej niż 30 % wynagrodzenia brutto ustalonego w §</w:t>
      </w:r>
      <w:r w:rsidR="008C72D7" w:rsidRPr="00C476B2">
        <w:rPr>
          <w:rFonts w:eastAsia="Cambria"/>
          <w:sz w:val="24"/>
          <w:szCs w:val="24"/>
        </w:rPr>
        <w:t>10</w:t>
      </w:r>
      <w:r w:rsidR="006C4D13" w:rsidRPr="00C476B2">
        <w:rPr>
          <w:rFonts w:eastAsia="Cambria"/>
          <w:sz w:val="24"/>
          <w:szCs w:val="24"/>
        </w:rPr>
        <w:t xml:space="preserve"> ust.1 umowy</w:t>
      </w:r>
      <w:r w:rsidR="000B3CCB" w:rsidRPr="00C476B2">
        <w:rPr>
          <w:sz w:val="24"/>
          <w:szCs w:val="24"/>
        </w:rPr>
        <w:t>.</w:t>
      </w:r>
    </w:p>
    <w:p w14:paraId="691F2234" w14:textId="3EBC1351" w:rsidR="005C08F1" w:rsidRPr="00C476B2" w:rsidRDefault="005C08F1" w:rsidP="00C476B2">
      <w:pPr>
        <w:widowControl/>
        <w:autoSpaceDE/>
        <w:autoSpaceDN/>
        <w:adjustRightInd/>
        <w:spacing w:line="276" w:lineRule="auto"/>
        <w:ind w:left="284" w:hanging="284"/>
        <w:contextualSpacing/>
        <w:jc w:val="both"/>
        <w:rPr>
          <w:rFonts w:eastAsia="Cambria"/>
          <w:sz w:val="24"/>
          <w:szCs w:val="24"/>
        </w:rPr>
      </w:pPr>
      <w:r w:rsidRPr="00C476B2">
        <w:rPr>
          <w:sz w:val="24"/>
          <w:szCs w:val="24"/>
        </w:rPr>
        <w:t xml:space="preserve">3. </w:t>
      </w:r>
      <w:r w:rsidR="006C4D13" w:rsidRPr="00C476B2">
        <w:rPr>
          <w:rFonts w:eastAsia="Cambria"/>
          <w:sz w:val="24"/>
          <w:szCs w:val="24"/>
        </w:rPr>
        <w:t>Za o</w:t>
      </w:r>
      <w:r w:rsidRPr="00C476B2">
        <w:rPr>
          <w:rFonts w:eastAsia="Cambria"/>
          <w:sz w:val="24"/>
          <w:szCs w:val="24"/>
        </w:rPr>
        <w:t xml:space="preserve">ddelegowanie do wykonywania prac wskazanych w ust.1 osób niezatrudnionych     na podstawie umowy o pracę – </w:t>
      </w:r>
      <w:r w:rsidR="006C4D13" w:rsidRPr="00C476B2">
        <w:rPr>
          <w:sz w:val="24"/>
          <w:szCs w:val="24"/>
        </w:rPr>
        <w:t xml:space="preserve">Wykonawca zapłaci Zamawiającemu karę umowną </w:t>
      </w:r>
      <w:r w:rsidR="000B3CCB" w:rsidRPr="00C476B2">
        <w:rPr>
          <w:sz w:val="24"/>
          <w:szCs w:val="24"/>
        </w:rPr>
        <w:br/>
      </w:r>
      <w:r w:rsidRPr="00C476B2">
        <w:rPr>
          <w:rFonts w:eastAsia="Cambria"/>
          <w:sz w:val="24"/>
          <w:szCs w:val="24"/>
        </w:rPr>
        <w:t>w wysokości 200 zł za każdy stwierdzony przypadek (kara może być nakładana wielokrotnie wobec ten samej osoby, jeżeli podczas kontroli przeprowadzonej przez Państwową Inspekcję Pracy stwierdzi, że nie jest ona zatrudniona na umowę o pracę).</w:t>
      </w:r>
    </w:p>
    <w:p w14:paraId="6A701F19" w14:textId="6FA1CAEF" w:rsidR="00136AB2" w:rsidRPr="00C476B2" w:rsidRDefault="005C08F1" w:rsidP="00C476B2">
      <w:pPr>
        <w:spacing w:line="276" w:lineRule="auto"/>
        <w:ind w:left="284" w:hanging="284"/>
        <w:jc w:val="both"/>
        <w:rPr>
          <w:sz w:val="24"/>
          <w:szCs w:val="24"/>
        </w:rPr>
      </w:pPr>
      <w:r w:rsidRPr="00C476B2">
        <w:rPr>
          <w:rFonts w:eastAsia="Cambria"/>
          <w:sz w:val="24"/>
          <w:szCs w:val="24"/>
        </w:rPr>
        <w:t>4</w:t>
      </w:r>
      <w:r w:rsidR="00136AB2" w:rsidRPr="00C476B2">
        <w:t>.</w:t>
      </w:r>
      <w:r w:rsidR="00136AB2" w:rsidRPr="00C476B2">
        <w:rPr>
          <w:sz w:val="24"/>
          <w:szCs w:val="24"/>
        </w:rPr>
        <w:t xml:space="preserve"> Zamawiający zapłaci Wykonawcy karę umowną z tytułu odstąpienia od umowy z przyczyn zawinionych przez Zamawiającego – w wysokości 15 % łącznego wynagrodzenia umownego brutto, o którym mowa w §</w:t>
      </w:r>
      <w:r w:rsidR="008C72D7" w:rsidRPr="00C476B2">
        <w:rPr>
          <w:sz w:val="24"/>
          <w:szCs w:val="24"/>
        </w:rPr>
        <w:t>10</w:t>
      </w:r>
      <w:r w:rsidR="00136AB2" w:rsidRPr="00C476B2">
        <w:rPr>
          <w:sz w:val="24"/>
          <w:szCs w:val="24"/>
        </w:rPr>
        <w:t xml:space="preserve"> ust.1 umowy </w:t>
      </w:r>
    </w:p>
    <w:p w14:paraId="6A65E5BC" w14:textId="77777777" w:rsidR="00136AB2" w:rsidRPr="00C476B2" w:rsidRDefault="00136AB2" w:rsidP="00C476B2">
      <w:pPr>
        <w:spacing w:line="276" w:lineRule="auto"/>
        <w:ind w:left="284" w:hanging="284"/>
        <w:jc w:val="both"/>
        <w:rPr>
          <w:sz w:val="24"/>
          <w:szCs w:val="24"/>
        </w:rPr>
      </w:pPr>
      <w:r w:rsidRPr="00C476B2">
        <w:rPr>
          <w:sz w:val="24"/>
          <w:szCs w:val="24"/>
        </w:rPr>
        <w:t xml:space="preserve">5. 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w:t>
      </w:r>
      <w:r w:rsidR="00C476B2">
        <w:rPr>
          <w:sz w:val="24"/>
          <w:szCs w:val="24"/>
        </w:rPr>
        <w:br/>
      </w:r>
      <w:r w:rsidRPr="00C476B2">
        <w:rPr>
          <w:sz w:val="24"/>
          <w:szCs w:val="24"/>
        </w:rPr>
        <w:t xml:space="preserve">z faktury przedłożonej do zapłaty nie zabezpieczy roszczeń Zamawiającego w całości, Zamawiający będzie uprawniony do dochodzenia pozostałej części od Wykonawcy. </w:t>
      </w:r>
    </w:p>
    <w:p w14:paraId="622B4D76" w14:textId="77777777" w:rsidR="000B3CCB" w:rsidRPr="00C476B2" w:rsidRDefault="00136AB2" w:rsidP="00C476B2">
      <w:pPr>
        <w:spacing w:line="276" w:lineRule="auto"/>
        <w:ind w:left="284" w:hanging="284"/>
        <w:jc w:val="both"/>
        <w:rPr>
          <w:sz w:val="24"/>
          <w:szCs w:val="24"/>
        </w:rPr>
      </w:pPr>
      <w:r w:rsidRPr="00C476B2">
        <w:rPr>
          <w:sz w:val="24"/>
          <w:szCs w:val="24"/>
        </w:rPr>
        <w:t xml:space="preserve">6. Zapłata kary umownej przez Wykonawcę lub potrącenie przez Zamawiającego kwoty kary </w:t>
      </w:r>
      <w:r w:rsidR="006C4D13" w:rsidRPr="00C476B2">
        <w:rPr>
          <w:sz w:val="24"/>
          <w:szCs w:val="24"/>
        </w:rPr>
        <w:t xml:space="preserve">umownej </w:t>
      </w:r>
      <w:r w:rsidRPr="00C476B2">
        <w:rPr>
          <w:sz w:val="24"/>
          <w:szCs w:val="24"/>
        </w:rPr>
        <w:t xml:space="preserve">z płatności należnej Wykonawcy nie zwalnia Wykonawcy z obowiązku ukończenia robót lub jakichkolwiek innych zobowiązań wynikających z niniejszej umowy. </w:t>
      </w:r>
    </w:p>
    <w:p w14:paraId="3247A4D9" w14:textId="095E00D8" w:rsidR="00136AB2" w:rsidRPr="00C476B2" w:rsidRDefault="00136AB2" w:rsidP="00C476B2">
      <w:pPr>
        <w:spacing w:line="276" w:lineRule="auto"/>
        <w:ind w:left="284" w:hanging="284"/>
        <w:jc w:val="both"/>
        <w:rPr>
          <w:sz w:val="24"/>
          <w:szCs w:val="24"/>
        </w:rPr>
      </w:pPr>
      <w:r w:rsidRPr="00C476B2">
        <w:rPr>
          <w:sz w:val="24"/>
          <w:szCs w:val="24"/>
        </w:rPr>
        <w:t xml:space="preserve">7. Strony zastrzegają możliwość kumulatywnego naliczania kar umownych z różnych tytułów </w:t>
      </w:r>
      <w:r w:rsidRPr="00C476B2">
        <w:rPr>
          <w:sz w:val="24"/>
          <w:szCs w:val="24"/>
        </w:rPr>
        <w:lastRenderedPageBreak/>
        <w:t>do maksymalnej wysokości 30 % wynagrodzenia, o którym mowa w §</w:t>
      </w:r>
      <w:r w:rsidR="008C72D7" w:rsidRPr="00C476B2">
        <w:rPr>
          <w:sz w:val="24"/>
          <w:szCs w:val="24"/>
        </w:rPr>
        <w:t>10</w:t>
      </w:r>
      <w:r w:rsidRPr="00C476B2">
        <w:rPr>
          <w:sz w:val="24"/>
          <w:szCs w:val="24"/>
        </w:rPr>
        <w:t xml:space="preserve"> ust.1 umowy. </w:t>
      </w:r>
    </w:p>
    <w:p w14:paraId="018BF1C7" w14:textId="77777777" w:rsidR="00136AB2" w:rsidRPr="00C476B2" w:rsidRDefault="00136AB2" w:rsidP="00C476B2">
      <w:pPr>
        <w:spacing w:line="276" w:lineRule="auto"/>
        <w:ind w:left="284" w:hanging="284"/>
        <w:jc w:val="both"/>
        <w:rPr>
          <w:sz w:val="24"/>
          <w:szCs w:val="24"/>
        </w:rPr>
      </w:pPr>
      <w:r w:rsidRPr="00C476B2">
        <w:rPr>
          <w:sz w:val="24"/>
          <w:szCs w:val="24"/>
        </w:rPr>
        <w:t>8. Strony zastrzegają sobie prawo do odszkodowania uzupełniającego do wysokości rzeczywiście poniesionej szkody i utraconych korzyści</w:t>
      </w:r>
    </w:p>
    <w:p w14:paraId="70C703B5" w14:textId="77777777" w:rsidR="000B3CCB" w:rsidRDefault="00136AB2" w:rsidP="00C476B2">
      <w:pPr>
        <w:spacing w:line="276" w:lineRule="auto"/>
        <w:ind w:left="284" w:hanging="284"/>
        <w:jc w:val="both"/>
        <w:rPr>
          <w:rFonts w:eastAsia="Cambria"/>
          <w:sz w:val="24"/>
          <w:szCs w:val="24"/>
        </w:rPr>
      </w:pPr>
      <w:r w:rsidRPr="00C476B2">
        <w:rPr>
          <w:rFonts w:eastAsia="Cambria"/>
          <w:sz w:val="24"/>
          <w:szCs w:val="24"/>
        </w:rPr>
        <w:t>9</w:t>
      </w:r>
      <w:r w:rsidR="005C08F1" w:rsidRPr="00C476B2">
        <w:rPr>
          <w:rFonts w:eastAsia="Cambria"/>
          <w:sz w:val="24"/>
          <w:szCs w:val="24"/>
        </w:rPr>
        <w:t xml:space="preserve">. Wykonawca nie ma prawa przenosić na rzecz osób trzecich wierzytelności wynikających </w:t>
      </w:r>
      <w:r w:rsidR="005C08F1" w:rsidRPr="00C476B2">
        <w:rPr>
          <w:rFonts w:eastAsia="Cambria"/>
          <w:sz w:val="24"/>
          <w:szCs w:val="24"/>
        </w:rPr>
        <w:br/>
        <w:t>z niniejszej umowy bez pisemnej zgody Zamawiającego, pod rygorem nieważności takiej cesji/ przelewu.</w:t>
      </w:r>
    </w:p>
    <w:p w14:paraId="1DE61B3D" w14:textId="77777777" w:rsidR="00C476B2" w:rsidRPr="00C476B2" w:rsidRDefault="00C476B2" w:rsidP="00C476B2">
      <w:pPr>
        <w:spacing w:line="276" w:lineRule="auto"/>
        <w:ind w:left="284" w:hanging="284"/>
        <w:jc w:val="both"/>
        <w:rPr>
          <w:rFonts w:eastAsia="Cambria"/>
          <w:sz w:val="24"/>
          <w:szCs w:val="24"/>
        </w:rPr>
      </w:pPr>
    </w:p>
    <w:p w14:paraId="1FAFA224" w14:textId="77777777" w:rsidR="005C08F1" w:rsidRPr="00E43E5E" w:rsidRDefault="005C08F1" w:rsidP="005C08F1">
      <w:pPr>
        <w:spacing w:line="276" w:lineRule="auto"/>
        <w:jc w:val="center"/>
        <w:rPr>
          <w:rFonts w:eastAsia="Cambria"/>
          <w:b/>
          <w:sz w:val="24"/>
          <w:szCs w:val="24"/>
        </w:rPr>
      </w:pPr>
      <w:r w:rsidRPr="00E43E5E">
        <w:rPr>
          <w:rFonts w:eastAsia="Cambria"/>
          <w:b/>
          <w:sz w:val="24"/>
          <w:szCs w:val="24"/>
        </w:rPr>
        <w:t>§1</w:t>
      </w:r>
      <w:r w:rsidR="008C72D7">
        <w:rPr>
          <w:rFonts w:eastAsia="Cambria"/>
          <w:b/>
          <w:sz w:val="24"/>
          <w:szCs w:val="24"/>
        </w:rPr>
        <w:t>4</w:t>
      </w:r>
    </w:p>
    <w:p w14:paraId="2FEC14A6" w14:textId="77777777" w:rsidR="005C08F1" w:rsidRPr="00E43E5E" w:rsidRDefault="005C08F1" w:rsidP="005C08F1">
      <w:pPr>
        <w:spacing w:line="276" w:lineRule="auto"/>
        <w:jc w:val="center"/>
        <w:rPr>
          <w:rFonts w:eastAsia="Cambria"/>
          <w:b/>
          <w:sz w:val="24"/>
          <w:szCs w:val="24"/>
        </w:rPr>
      </w:pPr>
      <w:r w:rsidRPr="00E43E5E">
        <w:rPr>
          <w:rFonts w:eastAsia="Cambria"/>
          <w:b/>
          <w:sz w:val="24"/>
          <w:szCs w:val="24"/>
        </w:rPr>
        <w:t>Gwarancja</w:t>
      </w:r>
    </w:p>
    <w:p w14:paraId="0EE0E86B" w14:textId="1C11D9E0" w:rsidR="005C08F1" w:rsidRPr="00C476B2" w:rsidRDefault="005C08F1" w:rsidP="00C476B2">
      <w:pPr>
        <w:spacing w:line="276" w:lineRule="auto"/>
        <w:ind w:left="284" w:hanging="284"/>
        <w:jc w:val="both"/>
        <w:rPr>
          <w:rFonts w:eastAsia="Cambria"/>
          <w:sz w:val="24"/>
          <w:szCs w:val="24"/>
        </w:rPr>
      </w:pPr>
      <w:r w:rsidRPr="00E43E5E">
        <w:rPr>
          <w:rFonts w:eastAsia="Cambria"/>
          <w:b/>
          <w:sz w:val="24"/>
          <w:szCs w:val="24"/>
        </w:rPr>
        <w:t>1</w:t>
      </w:r>
      <w:r w:rsidRPr="00C476B2">
        <w:rPr>
          <w:rFonts w:eastAsia="Cambria"/>
          <w:sz w:val="24"/>
          <w:szCs w:val="24"/>
        </w:rPr>
        <w:t xml:space="preserve">. Na wykonany przedmiot umowy </w:t>
      </w:r>
      <w:r w:rsidRPr="00C476B2">
        <w:rPr>
          <w:rFonts w:eastAsia="Cambria"/>
          <w:b/>
          <w:sz w:val="24"/>
          <w:szCs w:val="24"/>
        </w:rPr>
        <w:t>Wykonawca</w:t>
      </w:r>
      <w:r w:rsidRPr="00C476B2">
        <w:rPr>
          <w:rFonts w:eastAsia="Cambria"/>
          <w:sz w:val="24"/>
          <w:szCs w:val="24"/>
        </w:rPr>
        <w:t xml:space="preserve"> udziela gwarancji obejmującej całość prac wykonanych w ramach przedmiotu zamówienia, w tym także za części realizowane przez podwykonawców. Termin gwarancji wynosi: </w:t>
      </w:r>
      <w:r w:rsidR="008C72D7" w:rsidRPr="00C476B2">
        <w:rPr>
          <w:rFonts w:eastAsia="Cambria"/>
          <w:b/>
          <w:sz w:val="24"/>
          <w:szCs w:val="24"/>
        </w:rPr>
        <w:t>…</w:t>
      </w:r>
      <w:r w:rsidR="00355750">
        <w:rPr>
          <w:rFonts w:eastAsia="Cambria"/>
          <w:b/>
          <w:sz w:val="24"/>
          <w:szCs w:val="24"/>
        </w:rPr>
        <w:t>….</w:t>
      </w:r>
      <w:r w:rsidR="008C72D7" w:rsidRPr="00C476B2">
        <w:rPr>
          <w:rFonts w:eastAsia="Cambria"/>
          <w:b/>
          <w:sz w:val="24"/>
          <w:szCs w:val="24"/>
        </w:rPr>
        <w:t>.</w:t>
      </w:r>
      <w:r w:rsidR="00976DD6" w:rsidRPr="00C476B2">
        <w:rPr>
          <w:rFonts w:eastAsia="Cambria"/>
          <w:b/>
          <w:sz w:val="24"/>
          <w:szCs w:val="24"/>
        </w:rPr>
        <w:t>...</w:t>
      </w:r>
      <w:r w:rsidRPr="00C476B2">
        <w:rPr>
          <w:rFonts w:eastAsia="Cambria"/>
          <w:b/>
          <w:sz w:val="24"/>
          <w:szCs w:val="24"/>
        </w:rPr>
        <w:t xml:space="preserve"> miesięcy</w:t>
      </w:r>
      <w:r w:rsidRPr="00C476B2">
        <w:rPr>
          <w:rFonts w:eastAsia="Cambria"/>
          <w:sz w:val="24"/>
          <w:szCs w:val="24"/>
        </w:rPr>
        <w:t xml:space="preserve"> liczonych zgodnie z ust.6.</w:t>
      </w:r>
    </w:p>
    <w:p w14:paraId="6541089E" w14:textId="321B1D81" w:rsidR="005C08F1" w:rsidRPr="00C476B2" w:rsidRDefault="005C08F1" w:rsidP="00C476B2">
      <w:pPr>
        <w:spacing w:line="276" w:lineRule="auto"/>
        <w:ind w:left="284" w:hanging="284"/>
        <w:jc w:val="both"/>
        <w:rPr>
          <w:rFonts w:eastAsia="Cambria"/>
          <w:b/>
          <w:sz w:val="24"/>
          <w:szCs w:val="24"/>
        </w:rPr>
      </w:pPr>
      <w:r w:rsidRPr="00C476B2">
        <w:rPr>
          <w:rFonts w:eastAsia="Cambria"/>
          <w:sz w:val="24"/>
          <w:szCs w:val="24"/>
        </w:rPr>
        <w:t>2. St</w:t>
      </w:r>
      <w:r w:rsidR="00857F4A" w:rsidRPr="00C476B2">
        <w:rPr>
          <w:rFonts w:eastAsia="Cambria"/>
          <w:sz w:val="24"/>
          <w:szCs w:val="24"/>
        </w:rPr>
        <w:t>rony nie ograniczają uprawnień Z</w:t>
      </w:r>
      <w:r w:rsidRPr="00C476B2">
        <w:rPr>
          <w:rFonts w:eastAsia="Cambria"/>
          <w:sz w:val="24"/>
          <w:szCs w:val="24"/>
        </w:rPr>
        <w:t xml:space="preserve">amawiającego z tytułu rękojmi za wady fizyczne wynikających z przepisów art. 556 – 576 kodeksu cywilnego. Uprawnienia te zostają natomiast rozszerzone w niniejszej umowie poprzez przyjęcie, że okres rękojmi za wady fizyczne </w:t>
      </w:r>
      <w:r w:rsidR="00857F4A" w:rsidRPr="00C476B2">
        <w:rPr>
          <w:rFonts w:eastAsia="Cambria"/>
          <w:sz w:val="24"/>
          <w:szCs w:val="24"/>
        </w:rPr>
        <w:t>wybudowanej sieci kanalizacyjnej</w:t>
      </w:r>
      <w:r w:rsidR="008C72D7" w:rsidRPr="00C476B2">
        <w:rPr>
          <w:rFonts w:eastAsia="Cambria"/>
          <w:sz w:val="24"/>
          <w:szCs w:val="24"/>
        </w:rPr>
        <w:t xml:space="preserve"> </w:t>
      </w:r>
      <w:r w:rsidRPr="00C476B2">
        <w:rPr>
          <w:rFonts w:eastAsia="Cambria"/>
          <w:sz w:val="24"/>
          <w:szCs w:val="24"/>
        </w:rPr>
        <w:t xml:space="preserve">i wszystkie materiały zostaje zrównany </w:t>
      </w:r>
      <w:r w:rsidR="00857F4A" w:rsidRPr="00C476B2">
        <w:rPr>
          <w:rFonts w:eastAsia="Cambria"/>
          <w:sz w:val="24"/>
          <w:szCs w:val="24"/>
        </w:rPr>
        <w:br/>
      </w:r>
      <w:r w:rsidRPr="00C476B2">
        <w:rPr>
          <w:rFonts w:eastAsia="Cambria"/>
          <w:sz w:val="24"/>
          <w:szCs w:val="24"/>
        </w:rPr>
        <w:t xml:space="preserve">z okresem gwarancji na wykonane roboty i wynosi  </w:t>
      </w:r>
      <w:r w:rsidR="008C72D7" w:rsidRPr="00C476B2">
        <w:rPr>
          <w:rFonts w:eastAsia="Cambria"/>
          <w:b/>
          <w:sz w:val="24"/>
          <w:szCs w:val="24"/>
        </w:rPr>
        <w:t>…</w:t>
      </w:r>
      <w:r w:rsidR="00355750">
        <w:rPr>
          <w:rFonts w:eastAsia="Cambria"/>
          <w:b/>
          <w:sz w:val="24"/>
          <w:szCs w:val="24"/>
        </w:rPr>
        <w:t>…..</w:t>
      </w:r>
      <w:r w:rsidR="008C72D7" w:rsidRPr="00C476B2">
        <w:rPr>
          <w:rFonts w:eastAsia="Cambria"/>
          <w:b/>
          <w:sz w:val="24"/>
          <w:szCs w:val="24"/>
        </w:rPr>
        <w:t>..</w:t>
      </w:r>
      <w:r w:rsidR="00976DD6" w:rsidRPr="00C476B2">
        <w:rPr>
          <w:rFonts w:eastAsia="Cambria"/>
          <w:b/>
          <w:sz w:val="24"/>
          <w:szCs w:val="24"/>
        </w:rPr>
        <w:t>..</w:t>
      </w:r>
      <w:r w:rsidR="002557F6">
        <w:rPr>
          <w:rFonts w:eastAsia="Cambria"/>
          <w:b/>
          <w:sz w:val="24"/>
          <w:szCs w:val="24"/>
        </w:rPr>
        <w:t xml:space="preserve"> </w:t>
      </w:r>
      <w:r w:rsidR="00B75ED0" w:rsidRPr="00C476B2">
        <w:rPr>
          <w:rFonts w:eastAsia="Cambria"/>
          <w:b/>
          <w:sz w:val="24"/>
          <w:szCs w:val="24"/>
        </w:rPr>
        <w:t>m</w:t>
      </w:r>
      <w:r w:rsidRPr="00C476B2">
        <w:rPr>
          <w:rFonts w:eastAsia="Cambria"/>
          <w:b/>
          <w:sz w:val="24"/>
          <w:szCs w:val="24"/>
        </w:rPr>
        <w:t>iesięcy.</w:t>
      </w:r>
    </w:p>
    <w:p w14:paraId="0AF474A3"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3. Odpowiedzialność Wykonawcy z tytułu rękojmi za wady fizyczne dotyczy wad przedmiotu umowy istniejących w czasie dokonywania czynności odbioru oraz wad powstałych po odbiorze, przyczyn tkwiących w przedmiocie umowy w chwili</w:t>
      </w:r>
      <w:bookmarkStart w:id="9" w:name="page25"/>
      <w:bookmarkEnd w:id="9"/>
      <w:r w:rsidRPr="00C476B2">
        <w:rPr>
          <w:rFonts w:eastAsia="Cambria"/>
          <w:sz w:val="24"/>
          <w:szCs w:val="24"/>
        </w:rPr>
        <w:t xml:space="preserve"> odbioru, z zastrzeżeniem, że w przypadku gdy </w:t>
      </w:r>
      <w:r w:rsidR="007817EA" w:rsidRPr="00C476B2">
        <w:rPr>
          <w:rFonts w:eastAsia="Cambria"/>
          <w:sz w:val="24"/>
          <w:szCs w:val="24"/>
        </w:rPr>
        <w:t>w wykonaniu swoich obowiązków W</w:t>
      </w:r>
      <w:r w:rsidRPr="00C476B2">
        <w:rPr>
          <w:rFonts w:eastAsia="Cambria"/>
          <w:sz w:val="24"/>
          <w:szCs w:val="24"/>
        </w:rPr>
        <w:t>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F2B3F85"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4.</w:t>
      </w:r>
      <w:r w:rsidRPr="00C476B2">
        <w:rPr>
          <w:sz w:val="24"/>
          <w:szCs w:val="24"/>
        </w:rPr>
        <w:t xml:space="preserve"> </w:t>
      </w:r>
      <w:r w:rsidRPr="00C476B2">
        <w:rPr>
          <w:rFonts w:eastAsia="Cambria"/>
          <w:sz w:val="24"/>
          <w:szCs w:val="24"/>
        </w:rPr>
        <w:t xml:space="preserve">Wada fizyczna polega na niezgodności rzeczy sprzedanej </w:t>
      </w:r>
      <w:r w:rsidR="00562425" w:rsidRPr="00C476B2">
        <w:rPr>
          <w:rFonts w:eastAsia="Cambria"/>
          <w:sz w:val="24"/>
          <w:szCs w:val="24"/>
        </w:rPr>
        <w:t xml:space="preserve">(wykonanej) </w:t>
      </w:r>
      <w:r w:rsidRPr="00C476B2">
        <w:rPr>
          <w:rFonts w:eastAsia="Cambria"/>
          <w:sz w:val="24"/>
          <w:szCs w:val="24"/>
        </w:rPr>
        <w:t>z umową.</w:t>
      </w:r>
    </w:p>
    <w:p w14:paraId="1930B4E6"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5. W szczególności rzecz sprzedana</w:t>
      </w:r>
      <w:r w:rsidR="00562425" w:rsidRPr="00C476B2">
        <w:rPr>
          <w:rFonts w:eastAsia="Cambria"/>
          <w:sz w:val="24"/>
          <w:szCs w:val="24"/>
        </w:rPr>
        <w:t xml:space="preserve"> (wykonana)</w:t>
      </w:r>
      <w:r w:rsidRPr="00C476B2">
        <w:rPr>
          <w:rFonts w:eastAsia="Cambria"/>
          <w:sz w:val="24"/>
          <w:szCs w:val="24"/>
        </w:rPr>
        <w:t xml:space="preserve"> jest niezgodna z umową, jeżeli:</w:t>
      </w:r>
    </w:p>
    <w:p w14:paraId="7C989E63" w14:textId="77777777" w:rsidR="005C08F1" w:rsidRPr="00C476B2" w:rsidRDefault="005C08F1" w:rsidP="00C476B2">
      <w:pPr>
        <w:widowControl/>
        <w:numPr>
          <w:ilvl w:val="0"/>
          <w:numId w:val="13"/>
        </w:numPr>
        <w:autoSpaceDE/>
        <w:autoSpaceDN/>
        <w:adjustRightInd/>
        <w:spacing w:line="276" w:lineRule="auto"/>
        <w:ind w:left="284" w:hanging="284"/>
        <w:jc w:val="both"/>
        <w:rPr>
          <w:rFonts w:eastAsia="Cambria"/>
          <w:sz w:val="24"/>
          <w:szCs w:val="24"/>
        </w:rPr>
      </w:pPr>
      <w:r w:rsidRPr="00C476B2">
        <w:rPr>
          <w:rFonts w:eastAsia="Cambria"/>
          <w:sz w:val="24"/>
          <w:szCs w:val="24"/>
        </w:rPr>
        <w:t xml:space="preserve">nie ma właściwości, które rzecz tego rodzaju powinna mieć ze względu na cel </w:t>
      </w:r>
      <w:r w:rsidR="00B75ED0" w:rsidRPr="00C476B2">
        <w:rPr>
          <w:rFonts w:eastAsia="Cambria"/>
          <w:sz w:val="24"/>
          <w:szCs w:val="24"/>
        </w:rPr>
        <w:br/>
      </w:r>
      <w:r w:rsidRPr="00C476B2">
        <w:rPr>
          <w:rFonts w:eastAsia="Cambria"/>
          <w:sz w:val="24"/>
          <w:szCs w:val="24"/>
        </w:rPr>
        <w:t>w umowie oznaczony albo wynikający z okoliczności lub przeznaczenia;</w:t>
      </w:r>
    </w:p>
    <w:p w14:paraId="06013D12" w14:textId="77777777" w:rsidR="005C08F1" w:rsidRPr="00C476B2" w:rsidRDefault="005C08F1" w:rsidP="00C476B2">
      <w:pPr>
        <w:widowControl/>
        <w:numPr>
          <w:ilvl w:val="0"/>
          <w:numId w:val="13"/>
        </w:numPr>
        <w:autoSpaceDE/>
        <w:autoSpaceDN/>
        <w:adjustRightInd/>
        <w:spacing w:line="276" w:lineRule="auto"/>
        <w:ind w:left="284" w:hanging="284"/>
        <w:jc w:val="both"/>
        <w:rPr>
          <w:rFonts w:eastAsia="Cambria"/>
          <w:sz w:val="24"/>
          <w:szCs w:val="24"/>
        </w:rPr>
      </w:pPr>
      <w:r w:rsidRPr="00C476B2">
        <w:rPr>
          <w:rFonts w:eastAsia="Cambria"/>
          <w:sz w:val="24"/>
          <w:szCs w:val="24"/>
        </w:rPr>
        <w:t>nie ma właściwości, o których istnieniu sprzedawca zapewnił kupującego, w tym przedstawiając próbkę lub wzór;</w:t>
      </w:r>
    </w:p>
    <w:p w14:paraId="78908DD0" w14:textId="77777777" w:rsidR="005C08F1" w:rsidRPr="00C476B2" w:rsidRDefault="005C08F1" w:rsidP="00C476B2">
      <w:pPr>
        <w:widowControl/>
        <w:numPr>
          <w:ilvl w:val="0"/>
          <w:numId w:val="13"/>
        </w:numPr>
        <w:autoSpaceDE/>
        <w:autoSpaceDN/>
        <w:adjustRightInd/>
        <w:spacing w:line="276" w:lineRule="auto"/>
        <w:ind w:left="284" w:hanging="284"/>
        <w:jc w:val="both"/>
        <w:rPr>
          <w:rFonts w:eastAsia="Cambria"/>
          <w:sz w:val="24"/>
          <w:szCs w:val="24"/>
        </w:rPr>
      </w:pPr>
      <w:r w:rsidRPr="00C476B2">
        <w:rPr>
          <w:rFonts w:eastAsia="Cambria"/>
          <w:sz w:val="24"/>
          <w:szCs w:val="24"/>
        </w:rPr>
        <w:t>nie nadaje się do celu, o którym kupujący poinformował s</w:t>
      </w:r>
      <w:r w:rsidR="00B75ED0" w:rsidRPr="00C476B2">
        <w:rPr>
          <w:rFonts w:eastAsia="Cambria"/>
          <w:sz w:val="24"/>
          <w:szCs w:val="24"/>
        </w:rPr>
        <w:t xml:space="preserve">przedawcę przy zawarciu umowy, </w:t>
      </w:r>
      <w:r w:rsidRPr="00C476B2">
        <w:rPr>
          <w:rFonts w:eastAsia="Cambria"/>
          <w:sz w:val="24"/>
          <w:szCs w:val="24"/>
        </w:rPr>
        <w:t>a sprzedawca nie zgłosił zastrzeżenia co do takiego jej przeznaczenia;</w:t>
      </w:r>
    </w:p>
    <w:p w14:paraId="5C9D6031" w14:textId="77777777" w:rsidR="005C08F1" w:rsidRPr="00C476B2" w:rsidRDefault="005C08F1" w:rsidP="00C476B2">
      <w:pPr>
        <w:widowControl/>
        <w:numPr>
          <w:ilvl w:val="0"/>
          <w:numId w:val="13"/>
        </w:numPr>
        <w:autoSpaceDE/>
        <w:autoSpaceDN/>
        <w:adjustRightInd/>
        <w:spacing w:line="276" w:lineRule="auto"/>
        <w:ind w:left="284" w:hanging="284"/>
        <w:jc w:val="both"/>
        <w:rPr>
          <w:rFonts w:eastAsia="Cambria"/>
          <w:sz w:val="24"/>
          <w:szCs w:val="24"/>
        </w:rPr>
      </w:pPr>
      <w:r w:rsidRPr="00C476B2">
        <w:rPr>
          <w:rFonts w:eastAsia="Cambria"/>
          <w:sz w:val="24"/>
          <w:szCs w:val="24"/>
        </w:rPr>
        <w:t>została kupującemu wydana w stanie niezupełnym.</w:t>
      </w:r>
    </w:p>
    <w:p w14:paraId="1C802CEB" w14:textId="77777777" w:rsidR="005C08F1" w:rsidRPr="00C476B2" w:rsidRDefault="005C08F1" w:rsidP="00C476B2">
      <w:pPr>
        <w:widowControl/>
        <w:numPr>
          <w:ilvl w:val="0"/>
          <w:numId w:val="13"/>
        </w:numPr>
        <w:autoSpaceDE/>
        <w:autoSpaceDN/>
        <w:adjustRightInd/>
        <w:spacing w:line="276" w:lineRule="auto"/>
        <w:ind w:left="284" w:hanging="284"/>
        <w:jc w:val="both"/>
        <w:rPr>
          <w:rFonts w:eastAsia="Cambria"/>
          <w:sz w:val="24"/>
          <w:szCs w:val="24"/>
        </w:rPr>
      </w:pPr>
      <w:r w:rsidRPr="00C476B2">
        <w:rPr>
          <w:rFonts w:eastAsia="Cambria"/>
          <w:sz w:val="24"/>
          <w:szCs w:val="24"/>
        </w:rPr>
        <w:t xml:space="preserve">rzecz sprzedana ma wadę fizyczną także w razie nieprawidłowego jej zamontowania </w:t>
      </w:r>
      <w:r w:rsidRPr="00C476B2">
        <w:rPr>
          <w:rFonts w:eastAsia="Cambria"/>
          <w:sz w:val="24"/>
          <w:szCs w:val="24"/>
        </w:rPr>
        <w:br/>
        <w:t>i uruchomienia, jeżeli czynności te zostały wykonane przez sprzedawcę lub osobę trzecią, za którą sprzedawca ponosi odpowiedzialność, albo przez kupującego, który postąpił według instrukcji otrzymanej od sprzedawcy.</w:t>
      </w:r>
    </w:p>
    <w:p w14:paraId="7C47E32C"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6. Bieg terminu gwarancji i rękojmi rozpoczyna się w dniu następnym licząc od daty bezusterkowego odbioru końcowego przedmiotu Umowy.</w:t>
      </w:r>
    </w:p>
    <w:p w14:paraId="6CE30AD7" w14:textId="77777777" w:rsidR="005C08F1" w:rsidRPr="00C476B2" w:rsidRDefault="005C08F1" w:rsidP="00C476B2">
      <w:pPr>
        <w:spacing w:line="276" w:lineRule="auto"/>
        <w:ind w:left="284" w:hanging="284"/>
        <w:jc w:val="both"/>
        <w:rPr>
          <w:rFonts w:eastAsia="Cambria"/>
          <w:sz w:val="24"/>
          <w:szCs w:val="24"/>
        </w:rPr>
      </w:pPr>
      <w:r w:rsidRPr="00C476B2">
        <w:rPr>
          <w:rFonts w:eastAsia="Cambria"/>
          <w:sz w:val="24"/>
          <w:szCs w:val="24"/>
        </w:rPr>
        <w:t>7. Zamawiający może dochodzić roszczeń z tytułu gwarancji i rękojmi także po terminie określonym w ust. 4, jeżeli reklamował wadę przed upływem tego terminu.</w:t>
      </w:r>
    </w:p>
    <w:p w14:paraId="5D23BDAF" w14:textId="77777777" w:rsidR="007817EA" w:rsidRPr="00C476B2" w:rsidRDefault="005C08F1" w:rsidP="00C476B2">
      <w:pPr>
        <w:spacing w:line="276" w:lineRule="auto"/>
        <w:ind w:left="284" w:hanging="284"/>
        <w:jc w:val="both"/>
        <w:rPr>
          <w:rFonts w:eastAsia="Cambria"/>
          <w:sz w:val="24"/>
          <w:szCs w:val="24"/>
        </w:rPr>
      </w:pPr>
      <w:r w:rsidRPr="00C476B2">
        <w:rPr>
          <w:rFonts w:eastAsia="Cambria"/>
          <w:sz w:val="24"/>
          <w:szCs w:val="24"/>
        </w:rPr>
        <w:t xml:space="preserve">8. Szczegółowe postanowienia dotyczące rękojmi określają przepisy 556-576 Kodeksu </w:t>
      </w:r>
      <w:r w:rsidRPr="00C476B2">
        <w:rPr>
          <w:rFonts w:eastAsia="Cambria"/>
          <w:sz w:val="24"/>
          <w:szCs w:val="24"/>
        </w:rPr>
        <w:lastRenderedPageBreak/>
        <w:t>cywilnego.</w:t>
      </w:r>
    </w:p>
    <w:p w14:paraId="3F30CBD9" w14:textId="77777777" w:rsidR="007817EA" w:rsidRPr="00C476B2" w:rsidRDefault="007817EA" w:rsidP="00C476B2">
      <w:pPr>
        <w:spacing w:line="276" w:lineRule="auto"/>
        <w:ind w:left="284" w:hanging="284"/>
        <w:jc w:val="both"/>
        <w:rPr>
          <w:rFonts w:eastAsia="Cambria"/>
          <w:sz w:val="24"/>
          <w:szCs w:val="24"/>
        </w:rPr>
      </w:pPr>
      <w:r w:rsidRPr="00C476B2">
        <w:rPr>
          <w:rFonts w:eastAsia="Cambria"/>
          <w:sz w:val="24"/>
          <w:szCs w:val="24"/>
        </w:rPr>
        <w:t xml:space="preserve">9. </w:t>
      </w:r>
      <w:r w:rsidRPr="00C476B2">
        <w:rPr>
          <w:sz w:val="24"/>
          <w:szCs w:val="24"/>
        </w:rPr>
        <w:t>Wykonawca gwarantuje, że przez cały okres gwarancji przedmiot umowy będzie miał cechy zgodne z celem założonym w umowie i zachowywał będzie swoje pierwotne właściwości.</w:t>
      </w:r>
    </w:p>
    <w:p w14:paraId="4E09258A" w14:textId="77777777" w:rsidR="007817EA" w:rsidRPr="00C476B2" w:rsidRDefault="007817EA" w:rsidP="00C476B2">
      <w:pPr>
        <w:pStyle w:val="Tekstpodstawowy21"/>
        <w:spacing w:line="276" w:lineRule="auto"/>
        <w:ind w:left="284" w:hanging="284"/>
        <w:rPr>
          <w:b w:val="0"/>
          <w:sz w:val="24"/>
          <w:szCs w:val="24"/>
        </w:rPr>
      </w:pPr>
      <w:r w:rsidRPr="00C476B2">
        <w:rPr>
          <w:b w:val="0"/>
          <w:sz w:val="24"/>
          <w:szCs w:val="24"/>
        </w:rPr>
        <w:t xml:space="preserve">10. W okresie gwarancji Wykonawca zobowiązuje się do bezpłatnego usunięcia wad </w:t>
      </w:r>
      <w:r w:rsidRPr="00C476B2">
        <w:rPr>
          <w:b w:val="0"/>
          <w:sz w:val="24"/>
          <w:szCs w:val="24"/>
        </w:rPr>
        <w:br/>
        <w:t xml:space="preserve">i usterek w terminie 7 dni licząc od daty powiadomienia go przez Zamawiającego </w:t>
      </w:r>
      <w:r w:rsidR="00C476B2">
        <w:rPr>
          <w:b w:val="0"/>
          <w:sz w:val="24"/>
          <w:szCs w:val="24"/>
        </w:rPr>
        <w:br/>
      </w:r>
      <w:r w:rsidRPr="00C476B2">
        <w:rPr>
          <w:b w:val="0"/>
          <w:sz w:val="24"/>
          <w:szCs w:val="24"/>
        </w:rPr>
        <w:t xml:space="preserve">e-mailem. W sytuacji, gdy jest to uzasadnione Zamawiający może wyznaczyć dłuższy termin naprawy. </w:t>
      </w:r>
    </w:p>
    <w:p w14:paraId="4FF1F394" w14:textId="77777777" w:rsidR="007817EA" w:rsidRPr="00C476B2" w:rsidRDefault="007817EA" w:rsidP="00C476B2">
      <w:pPr>
        <w:pStyle w:val="Tekstpodstawowy21"/>
        <w:spacing w:line="276" w:lineRule="auto"/>
        <w:ind w:left="284" w:hanging="284"/>
        <w:rPr>
          <w:b w:val="0"/>
          <w:sz w:val="24"/>
          <w:szCs w:val="24"/>
        </w:rPr>
      </w:pPr>
      <w:r w:rsidRPr="00C476B2">
        <w:rPr>
          <w:b w:val="0"/>
          <w:sz w:val="24"/>
          <w:szCs w:val="24"/>
          <w:lang w:bidi="he-IL"/>
        </w:rPr>
        <w:t xml:space="preserve">11. Zamawiający ma prawo dochodzić uprawnień z tytułu rękojmi za wady, niezależnie </w:t>
      </w:r>
      <w:r w:rsidRPr="00C476B2">
        <w:rPr>
          <w:b w:val="0"/>
          <w:sz w:val="24"/>
          <w:szCs w:val="24"/>
          <w:lang w:bidi="he-IL"/>
        </w:rPr>
        <w:br/>
        <w:t xml:space="preserve">od uprawnień wynikających z gwarancji. </w:t>
      </w:r>
    </w:p>
    <w:p w14:paraId="101A4372" w14:textId="77777777" w:rsidR="007817EA" w:rsidRPr="00C476B2" w:rsidRDefault="007817EA" w:rsidP="00C476B2">
      <w:pPr>
        <w:pStyle w:val="Tekstpodstawowy21"/>
        <w:spacing w:line="276" w:lineRule="auto"/>
        <w:ind w:left="284" w:hanging="284"/>
        <w:rPr>
          <w:b w:val="0"/>
          <w:sz w:val="24"/>
          <w:szCs w:val="24"/>
          <w:lang w:bidi="he-IL"/>
        </w:rPr>
      </w:pPr>
      <w:r w:rsidRPr="00C476B2">
        <w:rPr>
          <w:b w:val="0"/>
          <w:sz w:val="24"/>
          <w:szCs w:val="24"/>
          <w:lang w:bidi="he-IL"/>
        </w:rPr>
        <w:t>12. Wykonawca odpowiada za wady w wykonaniu przedmiotu umowy również po okresie rękojmi, jeżeli Zamawiający zawiadomi Wykonawcę o wadzie przed upływem okresu rękojmi.</w:t>
      </w:r>
    </w:p>
    <w:p w14:paraId="5A9A1540" w14:textId="77777777" w:rsidR="007817EA" w:rsidRPr="00C476B2" w:rsidRDefault="007817EA" w:rsidP="00C476B2">
      <w:pPr>
        <w:pStyle w:val="Tekstpodstawowy21"/>
        <w:spacing w:line="276" w:lineRule="auto"/>
        <w:ind w:left="284" w:hanging="284"/>
        <w:rPr>
          <w:b w:val="0"/>
          <w:sz w:val="24"/>
          <w:szCs w:val="24"/>
          <w:lang w:bidi="he-IL"/>
        </w:rPr>
      </w:pPr>
      <w:r w:rsidRPr="00C476B2">
        <w:rPr>
          <w:b w:val="0"/>
          <w:sz w:val="24"/>
          <w:szCs w:val="24"/>
          <w:lang w:bidi="he-IL"/>
        </w:rPr>
        <w:t>13. Jeżeli Wykonawca nie usunie wad w terminie 7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176A1784" w14:textId="2C483AE8" w:rsidR="002557F6" w:rsidRPr="000538FA" w:rsidRDefault="00D26309" w:rsidP="000538FA">
      <w:pPr>
        <w:pStyle w:val="Tekstpodstawowy21"/>
        <w:spacing w:line="276" w:lineRule="auto"/>
        <w:ind w:left="284" w:hanging="284"/>
        <w:rPr>
          <w:rFonts w:ascii="Arial" w:hAnsi="Arial" w:cs="Arial"/>
          <w:b w:val="0"/>
          <w:sz w:val="20"/>
        </w:rPr>
      </w:pPr>
      <w:r w:rsidRPr="00C476B2">
        <w:rPr>
          <w:b w:val="0"/>
          <w:sz w:val="24"/>
          <w:szCs w:val="24"/>
          <w:lang w:bidi="he-IL"/>
        </w:rPr>
        <w:t>14. O</w:t>
      </w:r>
      <w:r w:rsidR="007817EA" w:rsidRPr="00C476B2">
        <w:rPr>
          <w:b w:val="0"/>
          <w:sz w:val="24"/>
          <w:szCs w:val="24"/>
          <w:lang w:bidi="he-IL"/>
        </w:rPr>
        <w:t>kres gwarancji ulega wydłużeniu o czas potrzebny na usunięcie wad.</w:t>
      </w:r>
      <w:r w:rsidR="007817EA" w:rsidRPr="00C476B2">
        <w:rPr>
          <w:rFonts w:ascii="Arial" w:hAnsi="Arial" w:cs="Arial"/>
          <w:b w:val="0"/>
          <w:sz w:val="20"/>
          <w:lang w:bidi="he-IL"/>
        </w:rPr>
        <w:t xml:space="preserve"> </w:t>
      </w:r>
    </w:p>
    <w:p w14:paraId="56702E6A" w14:textId="5806C96C" w:rsidR="005C08F1" w:rsidRPr="00494156" w:rsidRDefault="005C08F1" w:rsidP="005C08F1">
      <w:pPr>
        <w:spacing w:line="276" w:lineRule="auto"/>
        <w:jc w:val="center"/>
        <w:rPr>
          <w:rFonts w:eastAsia="Cambria"/>
          <w:b/>
          <w:sz w:val="24"/>
          <w:szCs w:val="24"/>
        </w:rPr>
      </w:pPr>
      <w:r w:rsidRPr="00494156">
        <w:rPr>
          <w:rFonts w:eastAsia="Cambria"/>
          <w:b/>
          <w:sz w:val="24"/>
          <w:szCs w:val="24"/>
        </w:rPr>
        <w:t>§1</w:t>
      </w:r>
      <w:r w:rsidR="008C72D7">
        <w:rPr>
          <w:rFonts w:eastAsia="Cambria"/>
          <w:b/>
          <w:sz w:val="24"/>
          <w:szCs w:val="24"/>
        </w:rPr>
        <w:t>5</w:t>
      </w:r>
    </w:p>
    <w:p w14:paraId="28B17E43"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t>Zmiany umowy</w:t>
      </w:r>
    </w:p>
    <w:p w14:paraId="3C459D71" w14:textId="77777777" w:rsidR="00BB452F" w:rsidRPr="0025216E" w:rsidRDefault="00BB452F" w:rsidP="0025216E">
      <w:pPr>
        <w:spacing w:line="276" w:lineRule="auto"/>
        <w:ind w:left="284" w:hanging="284"/>
        <w:jc w:val="both"/>
        <w:rPr>
          <w:sz w:val="24"/>
          <w:szCs w:val="24"/>
        </w:rPr>
      </w:pPr>
      <w:r w:rsidRPr="0025216E">
        <w:rPr>
          <w:sz w:val="24"/>
          <w:szCs w:val="24"/>
        </w:rPr>
        <w:t xml:space="preserve">1. Oprócz przypadków, o których mowa w art. 454 i 455 – Prawo zamówień publicznych, Zamawiający dopuszcza możliwość wprowadzania zmiany umowy w stosunku do treści oferty, na podstawie której dokonano wyboru Wykonawcy, w przypadku wystąpienia którejkolwiek z następujących okoliczności: </w:t>
      </w:r>
    </w:p>
    <w:p w14:paraId="55B5CE5E" w14:textId="77777777" w:rsidR="00BB452F" w:rsidRPr="0025216E" w:rsidRDefault="00BB452F" w:rsidP="0025216E">
      <w:pPr>
        <w:spacing w:line="276" w:lineRule="auto"/>
        <w:ind w:left="284" w:hanging="284"/>
        <w:jc w:val="both"/>
        <w:rPr>
          <w:b/>
          <w:sz w:val="24"/>
          <w:szCs w:val="24"/>
        </w:rPr>
      </w:pPr>
      <w:r w:rsidRPr="0025216E">
        <w:rPr>
          <w:b/>
          <w:sz w:val="24"/>
          <w:szCs w:val="24"/>
        </w:rPr>
        <w:t>1)</w:t>
      </w:r>
      <w:r w:rsidR="008A7176" w:rsidRPr="0025216E">
        <w:rPr>
          <w:b/>
          <w:sz w:val="24"/>
          <w:szCs w:val="24"/>
        </w:rPr>
        <w:t xml:space="preserve"> Katalog dopuszczalnych podstaw z</w:t>
      </w:r>
      <w:r w:rsidRPr="0025216E">
        <w:rPr>
          <w:b/>
          <w:sz w:val="24"/>
          <w:szCs w:val="24"/>
        </w:rPr>
        <w:t xml:space="preserve">mian terminu realizacji przedmiotu umowy </w:t>
      </w:r>
      <w:r w:rsidR="008A7176" w:rsidRPr="0025216E">
        <w:rPr>
          <w:b/>
          <w:sz w:val="24"/>
          <w:szCs w:val="24"/>
        </w:rPr>
        <w:br/>
      </w:r>
      <w:r w:rsidRPr="0025216E">
        <w:rPr>
          <w:b/>
          <w:sz w:val="24"/>
          <w:szCs w:val="24"/>
        </w:rPr>
        <w:t xml:space="preserve">w przypadku: </w:t>
      </w:r>
    </w:p>
    <w:p w14:paraId="3ABACF94" w14:textId="7929BC65" w:rsidR="00BB452F" w:rsidRPr="0025216E" w:rsidRDefault="00BB452F" w:rsidP="0025216E">
      <w:pPr>
        <w:spacing w:line="276" w:lineRule="auto"/>
        <w:ind w:left="284" w:hanging="284"/>
        <w:jc w:val="both"/>
        <w:rPr>
          <w:sz w:val="24"/>
          <w:szCs w:val="24"/>
        </w:rPr>
      </w:pPr>
      <w:r w:rsidRPr="0025216E">
        <w:rPr>
          <w:sz w:val="24"/>
          <w:szCs w:val="24"/>
        </w:rPr>
        <w:t xml:space="preserve">a) </w:t>
      </w:r>
      <w:r w:rsidR="00355750">
        <w:rPr>
          <w:sz w:val="24"/>
          <w:szCs w:val="24"/>
        </w:rPr>
        <w:t>w</w:t>
      </w:r>
      <w:r w:rsidRPr="0025216E">
        <w:rPr>
          <w:sz w:val="24"/>
          <w:szCs w:val="24"/>
        </w:rPr>
        <w:t>ystąpienia niekorzystnych warunków atmosferycznych (opady deszczu, śniegu, temperatury +30</w:t>
      </w:r>
      <w:r w:rsidRPr="0025216E">
        <w:rPr>
          <w:sz w:val="24"/>
          <w:szCs w:val="24"/>
          <w:vertAlign w:val="superscript"/>
        </w:rPr>
        <w:t>0</w:t>
      </w:r>
      <w:r w:rsidRPr="0025216E">
        <w:rPr>
          <w:sz w:val="24"/>
          <w:szCs w:val="24"/>
        </w:rPr>
        <w:t xml:space="preserve">C, temperatury -5 </w:t>
      </w:r>
      <w:r w:rsidRPr="0025216E">
        <w:rPr>
          <w:sz w:val="24"/>
          <w:szCs w:val="24"/>
          <w:vertAlign w:val="superscript"/>
        </w:rPr>
        <w:t>0</w:t>
      </w:r>
      <w:r w:rsidRPr="0025216E">
        <w:rPr>
          <w:sz w:val="24"/>
          <w:szCs w:val="24"/>
        </w:rPr>
        <w:t xml:space="preserve">C) powodujących wstrzymanie lub przerwanie całości wykonywanych robót budowlanych, stanowiących przedmiot zamówienia, w okresie dłuższym niż 5 następujących po sobie dni kalendarzowych – potwierdzonego pisemnie przez inspektora nadzoru, przy czym przedłużenie terminu realizacji zamówienia nastąpi </w:t>
      </w:r>
      <w:r w:rsidR="00D65227">
        <w:rPr>
          <w:sz w:val="24"/>
          <w:szCs w:val="24"/>
        </w:rPr>
        <w:br/>
      </w:r>
      <w:r w:rsidRPr="0025216E">
        <w:rPr>
          <w:sz w:val="24"/>
          <w:szCs w:val="24"/>
        </w:rPr>
        <w:t xml:space="preserve">o tyle dni, przez ile trwało ich wstrzymanie, </w:t>
      </w:r>
    </w:p>
    <w:p w14:paraId="2BBA3C08" w14:textId="57EA0E97" w:rsidR="00BB452F" w:rsidRPr="0025216E" w:rsidRDefault="00BB452F" w:rsidP="0025216E">
      <w:pPr>
        <w:spacing w:line="276" w:lineRule="auto"/>
        <w:ind w:left="284" w:hanging="284"/>
        <w:jc w:val="both"/>
        <w:rPr>
          <w:sz w:val="24"/>
          <w:szCs w:val="24"/>
        </w:rPr>
      </w:pPr>
      <w:r w:rsidRPr="0025216E">
        <w:rPr>
          <w:sz w:val="24"/>
          <w:szCs w:val="24"/>
        </w:rPr>
        <w:t xml:space="preserve">b) </w:t>
      </w:r>
      <w:r w:rsidR="00355750">
        <w:rPr>
          <w:sz w:val="24"/>
          <w:szCs w:val="24"/>
        </w:rPr>
        <w:t>w</w:t>
      </w:r>
      <w:r w:rsidRPr="0025216E">
        <w:rPr>
          <w:sz w:val="24"/>
          <w:szCs w:val="24"/>
        </w:rPr>
        <w:t xml:space="preserve">ystąpienia okoliczności siły wyższej, jako zdarzenia niezależnego od żadnej ze stron, </w:t>
      </w:r>
    </w:p>
    <w:p w14:paraId="229DBB86" w14:textId="0D178AE5" w:rsidR="00BB452F" w:rsidRPr="0025216E" w:rsidRDefault="00BB452F" w:rsidP="0025216E">
      <w:pPr>
        <w:spacing w:line="276" w:lineRule="auto"/>
        <w:ind w:left="284" w:hanging="284"/>
        <w:jc w:val="both"/>
        <w:rPr>
          <w:sz w:val="24"/>
          <w:szCs w:val="24"/>
        </w:rPr>
      </w:pPr>
      <w:r w:rsidRPr="0025216E">
        <w:rPr>
          <w:sz w:val="24"/>
          <w:szCs w:val="24"/>
        </w:rPr>
        <w:t xml:space="preserve">c) </w:t>
      </w:r>
      <w:r w:rsidR="00355750">
        <w:rPr>
          <w:sz w:val="24"/>
          <w:szCs w:val="24"/>
        </w:rPr>
        <w:t>k</w:t>
      </w:r>
      <w:r w:rsidRPr="0025216E">
        <w:rPr>
          <w:sz w:val="24"/>
          <w:szCs w:val="24"/>
        </w:rPr>
        <w:t xml:space="preserve">onieczność uwzględnienia dodatkowych zaleceń właściwych służb i inspekcji, jeżeli spowodują one wydłużenie czasu realizacji i nie wynikają z przyczyn, za które Wykonawca ponosi odpowiedzialność, </w:t>
      </w:r>
    </w:p>
    <w:p w14:paraId="182FDB80" w14:textId="175DBB32" w:rsidR="00BB452F" w:rsidRPr="0025216E" w:rsidRDefault="00BB452F" w:rsidP="0025216E">
      <w:pPr>
        <w:spacing w:line="276" w:lineRule="auto"/>
        <w:ind w:left="284" w:hanging="284"/>
        <w:jc w:val="both"/>
        <w:rPr>
          <w:sz w:val="24"/>
          <w:szCs w:val="24"/>
        </w:rPr>
      </w:pPr>
      <w:r w:rsidRPr="0025216E">
        <w:rPr>
          <w:sz w:val="24"/>
          <w:szCs w:val="24"/>
        </w:rPr>
        <w:t xml:space="preserve">d) </w:t>
      </w:r>
      <w:r w:rsidR="00355750">
        <w:rPr>
          <w:sz w:val="24"/>
          <w:szCs w:val="24"/>
        </w:rPr>
        <w:t>o</w:t>
      </w:r>
      <w:r w:rsidRPr="0025216E">
        <w:rPr>
          <w:sz w:val="24"/>
          <w:szCs w:val="24"/>
        </w:rPr>
        <w:t xml:space="preserve">dmiennych od przyjętych w </w:t>
      </w:r>
      <w:r w:rsidR="00D26309" w:rsidRPr="0025216E">
        <w:rPr>
          <w:sz w:val="24"/>
          <w:szCs w:val="24"/>
        </w:rPr>
        <w:t>PFU</w:t>
      </w:r>
      <w:r w:rsidRPr="0025216E">
        <w:rPr>
          <w:sz w:val="24"/>
          <w:szCs w:val="24"/>
        </w:rPr>
        <w:t xml:space="preserve"> warunków geologicznych lub terenowych </w:t>
      </w:r>
    </w:p>
    <w:p w14:paraId="7F046C7A" w14:textId="04C93E54" w:rsidR="00BB452F" w:rsidRPr="0025216E" w:rsidRDefault="00BB452F" w:rsidP="0025216E">
      <w:pPr>
        <w:spacing w:line="276" w:lineRule="auto"/>
        <w:ind w:left="284" w:hanging="284"/>
        <w:jc w:val="both"/>
        <w:rPr>
          <w:sz w:val="24"/>
          <w:szCs w:val="24"/>
        </w:rPr>
      </w:pPr>
      <w:r w:rsidRPr="0025216E">
        <w:rPr>
          <w:sz w:val="24"/>
          <w:szCs w:val="24"/>
        </w:rPr>
        <w:t xml:space="preserve">e) </w:t>
      </w:r>
      <w:r w:rsidR="00355750">
        <w:rPr>
          <w:sz w:val="24"/>
          <w:szCs w:val="24"/>
        </w:rPr>
        <w:t>k</w:t>
      </w:r>
      <w:r w:rsidRPr="0025216E">
        <w:rPr>
          <w:sz w:val="24"/>
          <w:szCs w:val="24"/>
        </w:rPr>
        <w:t xml:space="preserve">onieczności usunięcia błędów lub wprowadzenia zmian w dokumentacji projektowej lub specyfikacji technicznej wykonania i odbioru robót, </w:t>
      </w:r>
    </w:p>
    <w:p w14:paraId="67C28040" w14:textId="490362D4" w:rsidR="00BB452F" w:rsidRPr="0025216E" w:rsidRDefault="00BB452F" w:rsidP="0025216E">
      <w:pPr>
        <w:spacing w:line="276" w:lineRule="auto"/>
        <w:ind w:left="284" w:hanging="284"/>
        <w:jc w:val="both"/>
        <w:rPr>
          <w:sz w:val="24"/>
          <w:szCs w:val="24"/>
        </w:rPr>
      </w:pPr>
      <w:r w:rsidRPr="0025216E">
        <w:rPr>
          <w:sz w:val="24"/>
          <w:szCs w:val="24"/>
        </w:rPr>
        <w:t xml:space="preserve">f) </w:t>
      </w:r>
      <w:r w:rsidR="00355750">
        <w:rPr>
          <w:sz w:val="24"/>
          <w:szCs w:val="24"/>
        </w:rPr>
        <w:t>w</w:t>
      </w:r>
      <w:r w:rsidRPr="0025216E">
        <w:rPr>
          <w:sz w:val="24"/>
          <w:szCs w:val="24"/>
        </w:rPr>
        <w:t xml:space="preserve">ystąpienie koniczności wykonania zamówienia dodatkowego, </w:t>
      </w:r>
    </w:p>
    <w:p w14:paraId="2BBF01E0" w14:textId="0CF562EC" w:rsidR="00BB452F" w:rsidRPr="0025216E" w:rsidRDefault="00BB452F" w:rsidP="0025216E">
      <w:pPr>
        <w:spacing w:line="276" w:lineRule="auto"/>
        <w:ind w:left="284" w:hanging="284"/>
        <w:jc w:val="both"/>
        <w:rPr>
          <w:sz w:val="24"/>
          <w:szCs w:val="24"/>
        </w:rPr>
      </w:pPr>
      <w:r w:rsidRPr="0025216E">
        <w:rPr>
          <w:sz w:val="24"/>
          <w:szCs w:val="24"/>
        </w:rPr>
        <w:t xml:space="preserve">g) </w:t>
      </w:r>
      <w:r w:rsidR="00355750">
        <w:rPr>
          <w:sz w:val="24"/>
          <w:szCs w:val="24"/>
        </w:rPr>
        <w:t>p</w:t>
      </w:r>
      <w:r w:rsidRPr="0025216E">
        <w:rPr>
          <w:sz w:val="24"/>
          <w:szCs w:val="24"/>
        </w:rPr>
        <w:t>odj</w:t>
      </w:r>
      <w:r w:rsidR="007D41EC">
        <w:rPr>
          <w:sz w:val="24"/>
          <w:szCs w:val="24"/>
        </w:rPr>
        <w:t>ę</w:t>
      </w:r>
      <w:r w:rsidRPr="0025216E">
        <w:rPr>
          <w:sz w:val="24"/>
          <w:szCs w:val="24"/>
        </w:rPr>
        <w:t xml:space="preserve">cie przez osoby trzecie działań uniemożliwiających lub utrudniających wykonanie przedmiotu umowy, które to działania nie są konsekwencją winy którejkolwiek ze stron umowy, </w:t>
      </w:r>
    </w:p>
    <w:p w14:paraId="59B7B40F" w14:textId="77777777" w:rsidR="00BB452F" w:rsidRPr="0025216E" w:rsidRDefault="00BB452F" w:rsidP="0025216E">
      <w:pPr>
        <w:spacing w:line="276" w:lineRule="auto"/>
        <w:ind w:left="284" w:hanging="284"/>
        <w:jc w:val="both"/>
        <w:rPr>
          <w:sz w:val="24"/>
          <w:szCs w:val="24"/>
        </w:rPr>
      </w:pPr>
      <w:r w:rsidRPr="0025216E">
        <w:rPr>
          <w:sz w:val="24"/>
          <w:szCs w:val="24"/>
        </w:rPr>
        <w:t xml:space="preserve">h) w przypadku postoju w wykonaniu świadczenia, wynikającego bezpośrednio </w:t>
      </w:r>
      <w:r w:rsidR="00976DD6" w:rsidRPr="0025216E">
        <w:rPr>
          <w:sz w:val="24"/>
          <w:szCs w:val="24"/>
        </w:rPr>
        <w:br/>
      </w:r>
      <w:r w:rsidRPr="0025216E">
        <w:rPr>
          <w:sz w:val="24"/>
          <w:szCs w:val="24"/>
        </w:rPr>
        <w:t xml:space="preserve">z okoliczności związanych z utrzymywaniem się lub ponownym ogłoszeniem podczas </w:t>
      </w:r>
      <w:r w:rsidRPr="0025216E">
        <w:rPr>
          <w:sz w:val="24"/>
          <w:szCs w:val="24"/>
        </w:rPr>
        <w:lastRenderedPageBreak/>
        <w:t xml:space="preserve">realizacji umowy stanu epidemii lub stanu zagrożenia epidemiologicznego na terytorium RP, o ile okoliczności te mają wpływ na brak możliwości realizacji zamówienia </w:t>
      </w:r>
      <w:r w:rsidR="00D65227">
        <w:rPr>
          <w:sz w:val="24"/>
          <w:szCs w:val="24"/>
        </w:rPr>
        <w:br/>
      </w:r>
      <w:r w:rsidRPr="0025216E">
        <w:rPr>
          <w:sz w:val="24"/>
          <w:szCs w:val="24"/>
        </w:rPr>
        <w:t xml:space="preserve">w umówionym terminie. Przedłużenie terminu wykonania zamówienia będzie możliwe </w:t>
      </w:r>
      <w:r w:rsidR="00D65227">
        <w:rPr>
          <w:sz w:val="24"/>
          <w:szCs w:val="24"/>
        </w:rPr>
        <w:br/>
      </w:r>
      <w:r w:rsidRPr="0025216E">
        <w:rPr>
          <w:sz w:val="24"/>
          <w:szCs w:val="24"/>
        </w:rPr>
        <w:t>o czas postoju spełniającego ww. wymagania który nie może trwać dłużej niż do momentu odwołania stanu epidemi</w:t>
      </w:r>
      <w:r w:rsidR="008A7176" w:rsidRPr="0025216E">
        <w:rPr>
          <w:sz w:val="24"/>
          <w:szCs w:val="24"/>
        </w:rPr>
        <w:t>i lub zagrożenia epidemicznego,</w:t>
      </w:r>
    </w:p>
    <w:p w14:paraId="77837A70" w14:textId="77777777" w:rsidR="008A7176" w:rsidRPr="0025216E" w:rsidRDefault="008A7176" w:rsidP="0025216E">
      <w:pPr>
        <w:spacing w:line="276" w:lineRule="auto"/>
        <w:ind w:left="284" w:hanging="284"/>
        <w:jc w:val="both"/>
        <w:rPr>
          <w:sz w:val="24"/>
          <w:szCs w:val="24"/>
        </w:rPr>
      </w:pPr>
      <w:r w:rsidRPr="0025216E">
        <w:rPr>
          <w:sz w:val="24"/>
          <w:szCs w:val="24"/>
        </w:rPr>
        <w:t xml:space="preserve">i)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 </w:t>
      </w:r>
    </w:p>
    <w:p w14:paraId="09FD1679" w14:textId="77777777" w:rsidR="00BB452F" w:rsidRPr="00D65227" w:rsidRDefault="00BB452F" w:rsidP="0025216E">
      <w:pPr>
        <w:spacing w:line="276" w:lineRule="auto"/>
        <w:ind w:left="284" w:hanging="284"/>
        <w:jc w:val="both"/>
        <w:rPr>
          <w:b/>
          <w:sz w:val="24"/>
          <w:szCs w:val="24"/>
        </w:rPr>
      </w:pPr>
      <w:r w:rsidRPr="00D65227">
        <w:rPr>
          <w:b/>
          <w:sz w:val="24"/>
          <w:szCs w:val="24"/>
        </w:rPr>
        <w:t xml:space="preserve">2) Zmian sposobu spełnienia świadczenia, na skutek zmian technologicznych, spowodowanych w szczególności następującymi okolicznościami: </w:t>
      </w:r>
    </w:p>
    <w:p w14:paraId="4D53D621" w14:textId="10E45600" w:rsidR="00BB452F" w:rsidRPr="0025216E" w:rsidRDefault="00BB452F" w:rsidP="0025216E">
      <w:pPr>
        <w:spacing w:line="276" w:lineRule="auto"/>
        <w:ind w:left="284" w:hanging="284"/>
        <w:jc w:val="both"/>
        <w:rPr>
          <w:sz w:val="24"/>
          <w:szCs w:val="24"/>
        </w:rPr>
      </w:pPr>
      <w:r w:rsidRPr="0025216E">
        <w:rPr>
          <w:sz w:val="24"/>
          <w:szCs w:val="24"/>
        </w:rPr>
        <w:t xml:space="preserve">a) </w:t>
      </w:r>
      <w:r w:rsidR="00355750">
        <w:rPr>
          <w:sz w:val="24"/>
          <w:szCs w:val="24"/>
        </w:rPr>
        <w:t>n</w:t>
      </w:r>
      <w:r w:rsidRPr="0025216E">
        <w:rPr>
          <w:sz w:val="24"/>
          <w:szCs w:val="24"/>
        </w:rPr>
        <w:t xml:space="preserve">iedostępność na rynku materiałów lub urządzeń wskazanych w </w:t>
      </w:r>
      <w:r w:rsidR="008A7176" w:rsidRPr="0025216E">
        <w:rPr>
          <w:sz w:val="24"/>
          <w:szCs w:val="24"/>
        </w:rPr>
        <w:t>PFU</w:t>
      </w:r>
      <w:r w:rsidRPr="0025216E">
        <w:rPr>
          <w:sz w:val="24"/>
          <w:szCs w:val="24"/>
        </w:rPr>
        <w:t xml:space="preserve"> spowodowanej zaprzestaniem produkcji lub wycofaniem z rynku tych materiałów lub urządzeń, </w:t>
      </w:r>
    </w:p>
    <w:p w14:paraId="244A9658" w14:textId="543B8E29" w:rsidR="00BB452F" w:rsidRPr="0025216E" w:rsidRDefault="00BB452F" w:rsidP="0025216E">
      <w:pPr>
        <w:spacing w:line="276" w:lineRule="auto"/>
        <w:ind w:left="284" w:hanging="284"/>
        <w:jc w:val="both"/>
        <w:rPr>
          <w:sz w:val="24"/>
          <w:szCs w:val="24"/>
        </w:rPr>
      </w:pPr>
      <w:r w:rsidRPr="0025216E">
        <w:rPr>
          <w:sz w:val="24"/>
          <w:szCs w:val="24"/>
        </w:rPr>
        <w:t xml:space="preserve">b) </w:t>
      </w:r>
      <w:r w:rsidR="00355750">
        <w:rPr>
          <w:sz w:val="24"/>
          <w:szCs w:val="24"/>
        </w:rPr>
        <w:t>k</w:t>
      </w:r>
      <w:r w:rsidRPr="0025216E">
        <w:rPr>
          <w:sz w:val="24"/>
          <w:szCs w:val="24"/>
        </w:rPr>
        <w:t xml:space="preserve">onieczność usunięcia sprzeczności w dokumentacji, </w:t>
      </w:r>
    </w:p>
    <w:p w14:paraId="5C766617" w14:textId="517269EA" w:rsidR="00BB452F" w:rsidRPr="0025216E" w:rsidRDefault="00BB452F" w:rsidP="0025216E">
      <w:pPr>
        <w:spacing w:line="276" w:lineRule="auto"/>
        <w:ind w:left="284" w:hanging="284"/>
        <w:jc w:val="both"/>
        <w:rPr>
          <w:sz w:val="24"/>
          <w:szCs w:val="24"/>
        </w:rPr>
      </w:pPr>
      <w:r w:rsidRPr="0025216E">
        <w:rPr>
          <w:sz w:val="24"/>
          <w:szCs w:val="24"/>
        </w:rPr>
        <w:t xml:space="preserve">c) </w:t>
      </w:r>
      <w:r w:rsidR="00355750">
        <w:rPr>
          <w:sz w:val="24"/>
          <w:szCs w:val="24"/>
        </w:rPr>
        <w:t>m</w:t>
      </w:r>
      <w:r w:rsidRPr="0025216E">
        <w:rPr>
          <w:sz w:val="24"/>
          <w:szCs w:val="24"/>
        </w:rPr>
        <w:t xml:space="preserve">ożliwością zastosowania materiałów lub urządzeń o równym lub lepszym standardzie niż przyjęte w projekcie, umożliwiające uzyskanie lepszej jakości robót, </w:t>
      </w:r>
    </w:p>
    <w:p w14:paraId="45375C11" w14:textId="2D561026" w:rsidR="00BB452F" w:rsidRPr="0025216E" w:rsidRDefault="00BB452F" w:rsidP="0025216E">
      <w:pPr>
        <w:spacing w:line="276" w:lineRule="auto"/>
        <w:ind w:left="284" w:hanging="284"/>
        <w:jc w:val="both"/>
        <w:rPr>
          <w:sz w:val="24"/>
          <w:szCs w:val="24"/>
        </w:rPr>
      </w:pPr>
      <w:r w:rsidRPr="0025216E">
        <w:rPr>
          <w:bCs/>
          <w:sz w:val="24"/>
          <w:szCs w:val="24"/>
        </w:rPr>
        <w:t>3)</w:t>
      </w:r>
      <w:r w:rsidRPr="0025216E">
        <w:rPr>
          <w:sz w:val="24"/>
          <w:szCs w:val="24"/>
        </w:rPr>
        <w:t xml:space="preserve"> Zamawiający dopuszcza możliwość wystąpienia w trakcie realizacji przedmiotu zamówienia konieczność wykonania robót zamiennych w stosunku do przewidzianych </w:t>
      </w:r>
      <w:r w:rsidR="00D65227">
        <w:rPr>
          <w:sz w:val="24"/>
          <w:szCs w:val="24"/>
        </w:rPr>
        <w:br/>
        <w:t>w PFU</w:t>
      </w:r>
      <w:r w:rsidR="008A7176" w:rsidRPr="0025216E">
        <w:rPr>
          <w:sz w:val="24"/>
          <w:szCs w:val="24"/>
        </w:rPr>
        <w:t xml:space="preserve"> </w:t>
      </w:r>
      <w:r w:rsidRPr="0025216E">
        <w:rPr>
          <w:sz w:val="24"/>
          <w:szCs w:val="24"/>
        </w:rPr>
        <w:t>w sytuacji</w:t>
      </w:r>
      <w:r w:rsidR="00355750">
        <w:rPr>
          <w:sz w:val="24"/>
          <w:szCs w:val="24"/>
        </w:rPr>
        <w:t>,</w:t>
      </w:r>
      <w:r w:rsidRPr="0025216E">
        <w:rPr>
          <w:sz w:val="24"/>
          <w:szCs w:val="24"/>
        </w:rPr>
        <w:t xml:space="preserve"> gdy wykonanie tych robót będzie niezbędne do prawidłowego </w:t>
      </w:r>
      <w:r w:rsidR="00D65227">
        <w:rPr>
          <w:sz w:val="24"/>
          <w:szCs w:val="24"/>
        </w:rPr>
        <w:br/>
      </w:r>
      <w:r w:rsidRPr="0025216E">
        <w:rPr>
          <w:sz w:val="24"/>
          <w:szCs w:val="24"/>
        </w:rPr>
        <w:t>tj.</w:t>
      </w:r>
      <w:r w:rsidR="00D65227">
        <w:rPr>
          <w:sz w:val="24"/>
          <w:szCs w:val="24"/>
        </w:rPr>
        <w:t xml:space="preserve"> z</w:t>
      </w:r>
      <w:r w:rsidRPr="0025216E">
        <w:rPr>
          <w:sz w:val="24"/>
          <w:szCs w:val="24"/>
        </w:rPr>
        <w:t xml:space="preserve">godnego z zasadami wiedzy technicznej i obowiązującymi przepisami wykonania przedmiotu zamówienia, jeżeli rozwiązania zamienne nie odstępują w sposób istotny </w:t>
      </w:r>
      <w:r w:rsidR="00D65227">
        <w:rPr>
          <w:sz w:val="24"/>
          <w:szCs w:val="24"/>
        </w:rPr>
        <w:br/>
      </w:r>
      <w:r w:rsidRPr="0025216E">
        <w:rPr>
          <w:sz w:val="24"/>
          <w:szCs w:val="24"/>
        </w:rPr>
        <w:t xml:space="preserve">od zatwierdzonego projektu budowlanego, </w:t>
      </w:r>
    </w:p>
    <w:p w14:paraId="77D3DE9A" w14:textId="411ADAD1" w:rsidR="00BB452F" w:rsidRPr="0025216E" w:rsidRDefault="00BB452F" w:rsidP="0025216E">
      <w:pPr>
        <w:spacing w:line="276" w:lineRule="auto"/>
        <w:ind w:left="284" w:hanging="284"/>
        <w:jc w:val="both"/>
        <w:rPr>
          <w:sz w:val="24"/>
          <w:szCs w:val="24"/>
        </w:rPr>
      </w:pPr>
      <w:r w:rsidRPr="0025216E">
        <w:rPr>
          <w:bCs/>
          <w:sz w:val="24"/>
          <w:szCs w:val="24"/>
        </w:rPr>
        <w:t>4)</w:t>
      </w:r>
      <w:r w:rsidRPr="0025216E">
        <w:rPr>
          <w:sz w:val="24"/>
          <w:szCs w:val="24"/>
        </w:rPr>
        <w:t xml:space="preserve"> </w:t>
      </w:r>
      <w:r w:rsidR="00355750">
        <w:rPr>
          <w:sz w:val="24"/>
          <w:szCs w:val="24"/>
        </w:rPr>
        <w:t>o</w:t>
      </w:r>
      <w:r w:rsidRPr="0025216E">
        <w:rPr>
          <w:sz w:val="24"/>
          <w:szCs w:val="24"/>
        </w:rPr>
        <w:t xml:space="preserve">dstąpienie przez Zamawiającego od wykonania części robót zbędnych do wykonania przedmiotu umowy zgodnie ze sztuką budowlaną i wiedzą techniczną a wykonaniem </w:t>
      </w:r>
      <w:r w:rsidR="008A7176" w:rsidRPr="0025216E">
        <w:rPr>
          <w:sz w:val="24"/>
          <w:szCs w:val="24"/>
        </w:rPr>
        <w:br/>
      </w:r>
      <w:r w:rsidRPr="0025216E">
        <w:rPr>
          <w:sz w:val="24"/>
          <w:szCs w:val="24"/>
        </w:rPr>
        <w:t xml:space="preserve">w zamian robót niezbędnych dla właściwego funkcjonowania przedmiotu zamówienia – przy proporcjonalnym obniżeniu wynagrodzenia wykonawcy. </w:t>
      </w:r>
    </w:p>
    <w:p w14:paraId="160F9F67" w14:textId="1A2AE50F" w:rsidR="00BB452F" w:rsidRPr="0025216E" w:rsidRDefault="00BB452F" w:rsidP="0025216E">
      <w:pPr>
        <w:spacing w:line="276" w:lineRule="auto"/>
        <w:ind w:left="284" w:hanging="284"/>
        <w:jc w:val="both"/>
        <w:rPr>
          <w:sz w:val="24"/>
          <w:szCs w:val="24"/>
        </w:rPr>
      </w:pPr>
      <w:r w:rsidRPr="0025216E">
        <w:rPr>
          <w:bCs/>
          <w:sz w:val="24"/>
          <w:szCs w:val="24"/>
        </w:rPr>
        <w:t>5)</w:t>
      </w:r>
      <w:r w:rsidRPr="0025216E">
        <w:rPr>
          <w:sz w:val="24"/>
          <w:szCs w:val="24"/>
        </w:rPr>
        <w:t xml:space="preserve"> </w:t>
      </w:r>
      <w:r w:rsidR="00355750">
        <w:rPr>
          <w:sz w:val="24"/>
          <w:szCs w:val="24"/>
        </w:rPr>
        <w:t>Z</w:t>
      </w:r>
      <w:r w:rsidRPr="0025216E">
        <w:rPr>
          <w:sz w:val="24"/>
          <w:szCs w:val="24"/>
        </w:rPr>
        <w:t xml:space="preserve">mian wysokości wynagrodzenia Wykonawcy: </w:t>
      </w:r>
    </w:p>
    <w:p w14:paraId="7062E3CB" w14:textId="77777777" w:rsidR="00D62344" w:rsidRPr="0025216E" w:rsidRDefault="00BB452F" w:rsidP="0025216E">
      <w:pPr>
        <w:spacing w:line="276" w:lineRule="auto"/>
        <w:ind w:left="284" w:hanging="284"/>
        <w:jc w:val="both"/>
        <w:rPr>
          <w:sz w:val="24"/>
          <w:szCs w:val="24"/>
        </w:rPr>
      </w:pPr>
      <w:r w:rsidRPr="0025216E">
        <w:rPr>
          <w:sz w:val="24"/>
          <w:szCs w:val="24"/>
        </w:rPr>
        <w:t xml:space="preserve">a) w związku ze zmianą wysokości stawki podatku VAT, </w:t>
      </w:r>
    </w:p>
    <w:p w14:paraId="1CC9D77D" w14:textId="77777777" w:rsidR="00BB452F" w:rsidRPr="0025216E" w:rsidRDefault="00BB452F" w:rsidP="0025216E">
      <w:pPr>
        <w:spacing w:line="276" w:lineRule="auto"/>
        <w:ind w:left="284" w:hanging="284"/>
        <w:jc w:val="both"/>
        <w:rPr>
          <w:sz w:val="24"/>
          <w:szCs w:val="24"/>
        </w:rPr>
      </w:pPr>
      <w:r w:rsidRPr="0025216E">
        <w:rPr>
          <w:sz w:val="24"/>
          <w:szCs w:val="24"/>
        </w:rPr>
        <w:t xml:space="preserve">2. W przedstawionych w ust 1 pkt 1 przypadkach wystąpienia opóźnień, strony mogą ustalić nowe terminy, z tym, że maksymalny okres przesunięcia terminu zakończenia realizacji przedmiotu umowy równy będzie okresowi przerwy lub przestoju. </w:t>
      </w:r>
    </w:p>
    <w:p w14:paraId="065C89E4" w14:textId="77777777" w:rsidR="00BB452F" w:rsidRPr="0025216E" w:rsidRDefault="00BB452F" w:rsidP="0025216E">
      <w:pPr>
        <w:spacing w:line="276" w:lineRule="auto"/>
        <w:ind w:left="284" w:hanging="284"/>
        <w:jc w:val="both"/>
        <w:rPr>
          <w:sz w:val="24"/>
          <w:szCs w:val="24"/>
        </w:rPr>
      </w:pPr>
      <w:r w:rsidRPr="0025216E">
        <w:rPr>
          <w:sz w:val="24"/>
          <w:szCs w:val="24"/>
        </w:rPr>
        <w:t xml:space="preserve">3. Zmiana wysokości wynagrodzenia w przypadku zaistnienia przesłanki, o której mowa </w:t>
      </w:r>
      <w:r w:rsidR="00976DD6" w:rsidRPr="0025216E">
        <w:rPr>
          <w:sz w:val="24"/>
          <w:szCs w:val="24"/>
        </w:rPr>
        <w:br/>
      </w:r>
      <w:r w:rsidRPr="0025216E">
        <w:rPr>
          <w:sz w:val="24"/>
          <w:szCs w:val="24"/>
        </w:rPr>
        <w:t xml:space="preserve">w ust. 1 pkt 5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00D65227">
        <w:rPr>
          <w:sz w:val="24"/>
          <w:szCs w:val="24"/>
        </w:rPr>
        <w:br/>
      </w:r>
      <w:r w:rsidRPr="0025216E">
        <w:rPr>
          <w:sz w:val="24"/>
          <w:szCs w:val="24"/>
        </w:rPr>
        <w:t>i usług.</w:t>
      </w:r>
    </w:p>
    <w:p w14:paraId="27229B23" w14:textId="77777777" w:rsidR="00BB452F" w:rsidRPr="0025216E" w:rsidRDefault="00BB452F" w:rsidP="0025216E">
      <w:pPr>
        <w:spacing w:line="276" w:lineRule="auto"/>
        <w:ind w:left="284" w:hanging="284"/>
        <w:jc w:val="both"/>
        <w:rPr>
          <w:sz w:val="24"/>
          <w:szCs w:val="24"/>
        </w:rPr>
      </w:pPr>
      <w:r w:rsidRPr="0025216E">
        <w:rPr>
          <w:sz w:val="24"/>
          <w:szCs w:val="24"/>
        </w:rPr>
        <w:t xml:space="preserve">4. W przypadku zmiany, o której mowa w ust. 1 pkt 5 a), wartość wynagrodzenia netto nie zmieni się, a wartość wynagrodzenia brutto zostanie wyliczona na podstawie nowych przepisów. </w:t>
      </w:r>
    </w:p>
    <w:p w14:paraId="75A6671A" w14:textId="77777777" w:rsidR="00BB452F" w:rsidRPr="0025216E" w:rsidRDefault="00BB452F" w:rsidP="0025216E">
      <w:pPr>
        <w:spacing w:line="276" w:lineRule="auto"/>
        <w:ind w:left="284" w:hanging="284"/>
        <w:jc w:val="both"/>
        <w:rPr>
          <w:sz w:val="24"/>
          <w:szCs w:val="24"/>
        </w:rPr>
      </w:pPr>
      <w:r w:rsidRPr="0025216E">
        <w:rPr>
          <w:sz w:val="24"/>
          <w:szCs w:val="24"/>
        </w:rPr>
        <w:t>5. Zamawiający dopuszcza możliwość wprowadzenia, usunięcia lub zmiany Podwykonawców.</w:t>
      </w:r>
    </w:p>
    <w:p w14:paraId="0BCE450A" w14:textId="77777777" w:rsidR="00BB452F" w:rsidRPr="0025216E" w:rsidRDefault="00BB452F" w:rsidP="0025216E">
      <w:pPr>
        <w:spacing w:line="276" w:lineRule="auto"/>
        <w:ind w:left="284" w:hanging="284"/>
        <w:jc w:val="both"/>
        <w:rPr>
          <w:sz w:val="24"/>
          <w:szCs w:val="24"/>
        </w:rPr>
      </w:pPr>
      <w:r w:rsidRPr="0025216E">
        <w:rPr>
          <w:sz w:val="24"/>
          <w:szCs w:val="24"/>
        </w:rPr>
        <w:t xml:space="preserve">6. Jeżeli w ramach wykazania spełniania warunku wiedzy i doświadczenia Wykonawca korzysta z zasobów podmiotu trzeciego, który bierze udział w realizacji części zamówienia jako podwykonawca – Wykonawca jest zobowiązany wykazać Zamawiającemu, </w:t>
      </w:r>
      <w:r w:rsidR="00D65227">
        <w:rPr>
          <w:sz w:val="24"/>
          <w:szCs w:val="24"/>
        </w:rPr>
        <w:br/>
      </w:r>
      <w:r w:rsidRPr="0025216E">
        <w:rPr>
          <w:sz w:val="24"/>
          <w:szCs w:val="24"/>
        </w:rPr>
        <w:lastRenderedPageBreak/>
        <w:t xml:space="preserve">iż proponowany inny podwykonawca lub Wykonawca samodzielnie spełnia je w stopniu nie mniejszym niż wymagany w trakcie postępowania o udzielenie zamówienia. </w:t>
      </w:r>
    </w:p>
    <w:p w14:paraId="2A52BF04" w14:textId="151A47FC" w:rsidR="002557F6" w:rsidRPr="000538FA" w:rsidRDefault="00BB452F" w:rsidP="000538FA">
      <w:pPr>
        <w:spacing w:line="276" w:lineRule="auto"/>
        <w:ind w:left="284" w:hanging="284"/>
        <w:jc w:val="both"/>
        <w:rPr>
          <w:sz w:val="24"/>
          <w:szCs w:val="24"/>
        </w:rPr>
      </w:pPr>
      <w:r w:rsidRPr="0025216E">
        <w:rPr>
          <w:sz w:val="24"/>
          <w:szCs w:val="24"/>
        </w:rPr>
        <w:t>7. Strona występująca o zmianę umowy zobowiązana jest do udokumentowania zaistnienia którejkolwiek z przesłanek ww. Wniosek o zmianę postanowień zawartej umowy musi być wyrażony na piśmie</w:t>
      </w:r>
    </w:p>
    <w:p w14:paraId="61279D63" w14:textId="77777777" w:rsidR="000538FA" w:rsidRDefault="000538FA" w:rsidP="00C0496A">
      <w:pPr>
        <w:spacing w:line="276" w:lineRule="auto"/>
        <w:rPr>
          <w:rFonts w:eastAsia="Cambria"/>
          <w:b/>
          <w:sz w:val="24"/>
          <w:szCs w:val="24"/>
        </w:rPr>
      </w:pPr>
    </w:p>
    <w:p w14:paraId="11945029" w14:textId="3D6B8705" w:rsidR="005C08F1" w:rsidRPr="00494156" w:rsidRDefault="005C08F1" w:rsidP="005C08F1">
      <w:pPr>
        <w:spacing w:line="276" w:lineRule="auto"/>
        <w:jc w:val="center"/>
        <w:rPr>
          <w:rFonts w:eastAsia="Cambria"/>
          <w:b/>
          <w:sz w:val="24"/>
          <w:szCs w:val="24"/>
        </w:rPr>
      </w:pPr>
      <w:r w:rsidRPr="00494156">
        <w:rPr>
          <w:rFonts w:eastAsia="Cambria"/>
          <w:b/>
          <w:sz w:val="24"/>
          <w:szCs w:val="24"/>
        </w:rPr>
        <w:t>§1</w:t>
      </w:r>
      <w:r w:rsidR="008C72D7">
        <w:rPr>
          <w:rFonts w:eastAsia="Cambria"/>
          <w:b/>
          <w:sz w:val="24"/>
          <w:szCs w:val="24"/>
        </w:rPr>
        <w:t>6</w:t>
      </w:r>
    </w:p>
    <w:p w14:paraId="01D3EF6C"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t>Odstąpienie od umowy</w:t>
      </w:r>
    </w:p>
    <w:p w14:paraId="3A94A108" w14:textId="77777777" w:rsidR="00114406" w:rsidRPr="00D65227" w:rsidRDefault="00114406" w:rsidP="00D65227">
      <w:pPr>
        <w:spacing w:line="276" w:lineRule="auto"/>
        <w:ind w:left="284" w:hanging="284"/>
        <w:jc w:val="both"/>
        <w:rPr>
          <w:sz w:val="24"/>
          <w:szCs w:val="24"/>
        </w:rPr>
      </w:pPr>
      <w:r w:rsidRPr="00D65227">
        <w:rPr>
          <w:sz w:val="24"/>
          <w:szCs w:val="24"/>
        </w:rPr>
        <w:t>1. Zamawiającemu przysługuje prawo odstąpienia od umowy, całości bądź w części, bez wyznaczania terminu dodatkowego, w przypadku:</w:t>
      </w:r>
    </w:p>
    <w:p w14:paraId="72F27C7C" w14:textId="77777777" w:rsidR="00114406" w:rsidRPr="00D65227" w:rsidRDefault="00114406" w:rsidP="00D65227">
      <w:pPr>
        <w:spacing w:line="276" w:lineRule="auto"/>
        <w:ind w:left="284" w:hanging="284"/>
        <w:jc w:val="both"/>
        <w:rPr>
          <w:sz w:val="24"/>
          <w:szCs w:val="24"/>
        </w:rPr>
      </w:pPr>
      <w:r w:rsidRPr="00D65227">
        <w:rPr>
          <w:sz w:val="24"/>
          <w:szCs w:val="24"/>
        </w:rPr>
        <w:t xml:space="preserve">1) gdy wystąpiły okoliczności określone w art. 456 ustawy Pzp, </w:t>
      </w:r>
    </w:p>
    <w:p w14:paraId="5B9E83F3" w14:textId="77777777" w:rsidR="00114406" w:rsidRPr="00D65227" w:rsidRDefault="00114406" w:rsidP="00D65227">
      <w:pPr>
        <w:spacing w:line="276" w:lineRule="auto"/>
        <w:ind w:left="284" w:hanging="284"/>
        <w:jc w:val="both"/>
        <w:rPr>
          <w:sz w:val="24"/>
          <w:szCs w:val="24"/>
        </w:rPr>
      </w:pPr>
      <w:r w:rsidRPr="00D65227">
        <w:rPr>
          <w:sz w:val="24"/>
          <w:szCs w:val="24"/>
        </w:rPr>
        <w:t xml:space="preserve">2) gdy Wykonawca realizuje roboty budowlane, stanowiące przedmiot zamówienia, w sposób niezgodny z dokumentacją projektową, wskazaniami Zamawiającego, wskazaniami Inspektora Nadzoru Inwestorskiego lub postanowieniami Umowy; </w:t>
      </w:r>
    </w:p>
    <w:p w14:paraId="6B38F87C" w14:textId="77777777" w:rsidR="00114406" w:rsidRPr="00D65227" w:rsidRDefault="00114406" w:rsidP="00D65227">
      <w:pPr>
        <w:spacing w:line="276" w:lineRule="auto"/>
        <w:ind w:left="284" w:hanging="284"/>
        <w:jc w:val="both"/>
        <w:rPr>
          <w:sz w:val="24"/>
          <w:szCs w:val="24"/>
        </w:rPr>
      </w:pPr>
      <w:r w:rsidRPr="00D65227">
        <w:rPr>
          <w:sz w:val="24"/>
          <w:szCs w:val="24"/>
        </w:rPr>
        <w:t xml:space="preserve">3) gdy zostanie zgłoszony wniosek o upadłość Wykonawcy lub zostanie wszczęte postępowanie likwidacyjne. Wykonawca zobowiązany jest zawiadomić Zamawiającego </w:t>
      </w:r>
      <w:r w:rsidR="00976DD6" w:rsidRPr="00D65227">
        <w:rPr>
          <w:sz w:val="24"/>
          <w:szCs w:val="24"/>
        </w:rPr>
        <w:br/>
      </w:r>
      <w:r w:rsidRPr="00D65227">
        <w:rPr>
          <w:sz w:val="24"/>
          <w:szCs w:val="24"/>
        </w:rPr>
        <w:t xml:space="preserve">o każdym pogorszeniu swojej sytuacji finansowej, uzasadniającej zgłoszenie wniosku </w:t>
      </w:r>
      <w:r w:rsidR="00976DD6" w:rsidRPr="00D65227">
        <w:rPr>
          <w:sz w:val="24"/>
          <w:szCs w:val="24"/>
        </w:rPr>
        <w:br/>
      </w:r>
      <w:r w:rsidRPr="00D65227">
        <w:rPr>
          <w:sz w:val="24"/>
          <w:szCs w:val="24"/>
        </w:rPr>
        <w:t xml:space="preserve">o upadłość oraz zgłoszeniu lub wpłynięciu wniosku o upadłość, w terminie 7 dni od wystąpienia tych okoliczności, </w:t>
      </w:r>
    </w:p>
    <w:p w14:paraId="03A1ACE1" w14:textId="77777777" w:rsidR="00114406" w:rsidRPr="00D65227" w:rsidRDefault="00114406" w:rsidP="00D65227">
      <w:pPr>
        <w:spacing w:line="276" w:lineRule="auto"/>
        <w:ind w:left="284" w:hanging="284"/>
        <w:jc w:val="both"/>
        <w:rPr>
          <w:sz w:val="24"/>
          <w:szCs w:val="24"/>
        </w:rPr>
      </w:pPr>
      <w:r w:rsidRPr="00D65227">
        <w:rPr>
          <w:sz w:val="24"/>
          <w:szCs w:val="24"/>
        </w:rPr>
        <w:t xml:space="preserve">4) gdy chociażby część majątku Wykonawcy zostanie zajęta w postępowaniu egzekucyjnym, </w:t>
      </w:r>
    </w:p>
    <w:p w14:paraId="6C71E2B7" w14:textId="77777777" w:rsidR="00114406" w:rsidRPr="00D65227" w:rsidRDefault="00114406" w:rsidP="00D65227">
      <w:pPr>
        <w:spacing w:line="276" w:lineRule="auto"/>
        <w:ind w:left="284" w:hanging="284"/>
        <w:jc w:val="both"/>
        <w:rPr>
          <w:sz w:val="24"/>
          <w:szCs w:val="24"/>
        </w:rPr>
      </w:pPr>
      <w:r w:rsidRPr="00D65227">
        <w:rPr>
          <w:sz w:val="24"/>
          <w:szCs w:val="24"/>
        </w:rPr>
        <w:t xml:space="preserve">5) gdy Wykonawca nie rozpoczął robót budowlanych bez uzasadnionej przyczyny i nie podjął ich pomimo wezwania Zamawiającego, złożonego na piśmie, </w:t>
      </w:r>
    </w:p>
    <w:p w14:paraId="68138269" w14:textId="77777777" w:rsidR="00114406" w:rsidRPr="00D65227" w:rsidRDefault="00114406" w:rsidP="00D65227">
      <w:pPr>
        <w:spacing w:line="276" w:lineRule="auto"/>
        <w:ind w:left="284" w:hanging="284"/>
        <w:jc w:val="both"/>
        <w:rPr>
          <w:sz w:val="24"/>
          <w:szCs w:val="24"/>
        </w:rPr>
      </w:pPr>
      <w:r w:rsidRPr="00D65227">
        <w:rPr>
          <w:sz w:val="24"/>
          <w:szCs w:val="24"/>
        </w:rPr>
        <w:t xml:space="preserve">6) gdy Wykonawca samowolnie przerwał realizację robót i przerwa trwa dłużej niż 5 dni kalendarzowych. </w:t>
      </w:r>
    </w:p>
    <w:p w14:paraId="4F7EE0C4" w14:textId="77777777" w:rsidR="00114406" w:rsidRPr="00D65227" w:rsidRDefault="00114406" w:rsidP="00D65227">
      <w:pPr>
        <w:spacing w:line="276" w:lineRule="auto"/>
        <w:ind w:left="284" w:hanging="284"/>
        <w:jc w:val="both"/>
        <w:rPr>
          <w:sz w:val="24"/>
          <w:szCs w:val="24"/>
        </w:rPr>
      </w:pPr>
      <w:r w:rsidRPr="00D65227">
        <w:rPr>
          <w:sz w:val="24"/>
          <w:szCs w:val="24"/>
        </w:rPr>
        <w:t xml:space="preserve">2. Zamawiający ma prawo odstąpić od Umowy ze skutkiem natychmiastowym bez konieczności uprzedniego wezwania. </w:t>
      </w:r>
    </w:p>
    <w:p w14:paraId="5181AB40" w14:textId="77777777" w:rsidR="00114406" w:rsidRPr="00D65227" w:rsidRDefault="00114406" w:rsidP="00D65227">
      <w:pPr>
        <w:spacing w:line="276" w:lineRule="auto"/>
        <w:ind w:left="284" w:hanging="284"/>
        <w:jc w:val="both"/>
        <w:rPr>
          <w:sz w:val="24"/>
          <w:szCs w:val="24"/>
        </w:rPr>
      </w:pPr>
      <w:r w:rsidRPr="00D65227">
        <w:rPr>
          <w:sz w:val="24"/>
          <w:szCs w:val="24"/>
        </w:rPr>
        <w:t xml:space="preserve">3. Oświadczenie o odstąpieniu od Umowy należy złożyć w terminie 7 dni od daty powzięcia przez Zamawiającego informacji o podstawie do odstąpienia od Umowy, w formie pisemnej wraz z uzasadnieniem. Oświadczenie to może zostać doręczone Wykonawcy listem poleconym lub osobiście. </w:t>
      </w:r>
    </w:p>
    <w:p w14:paraId="76938D3D" w14:textId="77777777" w:rsidR="00114406" w:rsidRPr="00D65227" w:rsidRDefault="00114406" w:rsidP="00D65227">
      <w:pPr>
        <w:spacing w:line="276" w:lineRule="auto"/>
        <w:ind w:left="284" w:hanging="284"/>
        <w:jc w:val="both"/>
        <w:rPr>
          <w:sz w:val="24"/>
          <w:szCs w:val="24"/>
        </w:rPr>
      </w:pPr>
      <w:r w:rsidRPr="00D65227">
        <w:rPr>
          <w:sz w:val="24"/>
          <w:szCs w:val="24"/>
        </w:rPr>
        <w:t xml:space="preserve">4. W przypadku rozwiązania Umowy na skutek odstąpienia przez jedną ze stron, Wykonawca zabezpieczy teren budowy, a Strony sporządzą razem protokół przejęcia terenu budowy oraz protokół inwentaryzacji robót według stanu na dzień rozwiązania Umowy. </w:t>
      </w:r>
    </w:p>
    <w:p w14:paraId="159E58F2" w14:textId="77777777" w:rsidR="00E43E5E" w:rsidRPr="00D65227" w:rsidRDefault="00114406" w:rsidP="00D65227">
      <w:pPr>
        <w:spacing w:line="276" w:lineRule="auto"/>
        <w:ind w:left="284" w:hanging="284"/>
        <w:jc w:val="both"/>
        <w:rPr>
          <w:sz w:val="24"/>
          <w:szCs w:val="24"/>
        </w:rPr>
      </w:pPr>
      <w:r w:rsidRPr="00D65227">
        <w:rPr>
          <w:sz w:val="24"/>
          <w:szCs w:val="24"/>
        </w:rPr>
        <w:t xml:space="preserve">5. Protokoły, o których mowa w ust. 4, zostaną sporządzone nie później niż w ciągu 7 dni </w:t>
      </w:r>
      <w:r w:rsidR="00D65227">
        <w:rPr>
          <w:sz w:val="24"/>
          <w:szCs w:val="24"/>
        </w:rPr>
        <w:br/>
      </w:r>
      <w:r w:rsidRPr="00D65227">
        <w:rPr>
          <w:sz w:val="24"/>
          <w:szCs w:val="24"/>
        </w:rPr>
        <w:t xml:space="preserve">po rozwiązaniu Umowy. W razie, gdyby którakolwiek ze Stron nie stawiła się </w:t>
      </w:r>
      <w:r w:rsidR="00D65227">
        <w:rPr>
          <w:sz w:val="24"/>
          <w:szCs w:val="24"/>
        </w:rPr>
        <w:br/>
      </w:r>
      <w:r w:rsidRPr="00D65227">
        <w:rPr>
          <w:sz w:val="24"/>
          <w:szCs w:val="24"/>
        </w:rPr>
        <w:t>w uzgodnionym terminie, druga strona wyznaczy termin dodatkowy, a po jego bezskutecznym upływie – będzie uprawniona do jednostronnego sporządzenia wymaganych protokołów. Protokół sporządzony z zachowaniem powyższej procedury będzie wiążący dla drugiej strony.</w:t>
      </w:r>
    </w:p>
    <w:p w14:paraId="76C6F216" w14:textId="77777777" w:rsidR="00E43E5E" w:rsidRPr="00E43E5E" w:rsidRDefault="00E43E5E" w:rsidP="00E43E5E">
      <w:pPr>
        <w:spacing w:line="276" w:lineRule="auto"/>
        <w:jc w:val="center"/>
        <w:rPr>
          <w:rFonts w:eastAsia="Cambria"/>
          <w:b/>
          <w:sz w:val="24"/>
          <w:szCs w:val="24"/>
        </w:rPr>
      </w:pPr>
      <w:r w:rsidRPr="00E43E5E">
        <w:rPr>
          <w:rFonts w:eastAsia="Cambria"/>
          <w:b/>
          <w:sz w:val="24"/>
          <w:szCs w:val="24"/>
        </w:rPr>
        <w:t>§1</w:t>
      </w:r>
      <w:r w:rsidR="008C72D7">
        <w:rPr>
          <w:rFonts w:eastAsia="Cambria"/>
          <w:b/>
          <w:sz w:val="24"/>
          <w:szCs w:val="24"/>
        </w:rPr>
        <w:t>7</w:t>
      </w:r>
    </w:p>
    <w:p w14:paraId="49421C58" w14:textId="77777777" w:rsidR="00E43E5E" w:rsidRPr="00E43E5E" w:rsidRDefault="00E43E5E" w:rsidP="00E43E5E">
      <w:pPr>
        <w:spacing w:line="276" w:lineRule="auto"/>
        <w:jc w:val="center"/>
        <w:rPr>
          <w:b/>
          <w:sz w:val="24"/>
          <w:szCs w:val="24"/>
        </w:rPr>
      </w:pPr>
      <w:r w:rsidRPr="00E43E5E">
        <w:rPr>
          <w:b/>
          <w:sz w:val="24"/>
          <w:szCs w:val="24"/>
        </w:rPr>
        <w:t>Klauzula zatrudnienia</w:t>
      </w:r>
    </w:p>
    <w:p w14:paraId="08463A9B" w14:textId="77777777" w:rsidR="00FB6564" w:rsidRPr="00D65227" w:rsidRDefault="00E43E5E" w:rsidP="00D65227">
      <w:pPr>
        <w:spacing w:line="276" w:lineRule="auto"/>
        <w:ind w:left="284" w:hanging="284"/>
        <w:jc w:val="both"/>
        <w:rPr>
          <w:sz w:val="24"/>
          <w:szCs w:val="24"/>
        </w:rPr>
      </w:pPr>
      <w:r w:rsidRPr="00D65227">
        <w:rPr>
          <w:sz w:val="24"/>
          <w:szCs w:val="24"/>
        </w:rPr>
        <w:t>1. Zamawiający stosownie do art. 95 ust. 1 ustawy Pzp, określa obowiązek zatrudnienia na podstawie umowy o pracę osób wykonujących czynności w zakresie realizacji zamówienia: wykonywanie prac fizycznych przy realizacji robót budowlanych, operatorzy spr</w:t>
      </w:r>
      <w:r w:rsidR="00B711CD" w:rsidRPr="00D65227">
        <w:rPr>
          <w:sz w:val="24"/>
          <w:szCs w:val="24"/>
        </w:rPr>
        <w:t xml:space="preserve">zętu, </w:t>
      </w:r>
      <w:r w:rsidR="00B711CD" w:rsidRPr="00D65227">
        <w:rPr>
          <w:sz w:val="24"/>
          <w:szCs w:val="24"/>
        </w:rPr>
        <w:lastRenderedPageBreak/>
        <w:t xml:space="preserve">kierowcy i prace fizyczne, robotnik budowlany </w:t>
      </w:r>
      <w:r w:rsidRPr="00D65227">
        <w:rPr>
          <w:sz w:val="24"/>
          <w:szCs w:val="24"/>
        </w:rPr>
        <w:t xml:space="preserve">objęte zakresem zamówienia, określonym w rozdziale </w:t>
      </w:r>
      <w:r w:rsidR="008C72D7" w:rsidRPr="00D65227">
        <w:rPr>
          <w:sz w:val="24"/>
          <w:szCs w:val="24"/>
        </w:rPr>
        <w:t>2</w:t>
      </w:r>
      <w:r w:rsidRPr="00D65227">
        <w:rPr>
          <w:sz w:val="24"/>
          <w:szCs w:val="24"/>
        </w:rPr>
        <w:t xml:space="preserve">4 SWZ (obowiązek ten nie dotyczy sytuacji, gdy prace te będą wykonywane samodzielnie i osobiście przez osoby fizyczne prowadzące działalność gospodarczą w postaci tzw. samozatrudnienia </w:t>
      </w:r>
      <w:r w:rsidR="00855294" w:rsidRPr="00D65227">
        <w:rPr>
          <w:sz w:val="24"/>
          <w:szCs w:val="24"/>
        </w:rPr>
        <w:t xml:space="preserve"> lub </w:t>
      </w:r>
      <w:r w:rsidRPr="00D65227">
        <w:rPr>
          <w:sz w:val="24"/>
          <w:szCs w:val="24"/>
        </w:rPr>
        <w:t xml:space="preserve">jako podwykonawcy). </w:t>
      </w:r>
    </w:p>
    <w:p w14:paraId="09430F99" w14:textId="77777777" w:rsidR="00E43E5E" w:rsidRPr="00D65227" w:rsidRDefault="00E43E5E" w:rsidP="00D65227">
      <w:pPr>
        <w:spacing w:line="276" w:lineRule="auto"/>
        <w:ind w:left="284" w:hanging="284"/>
        <w:jc w:val="both"/>
        <w:rPr>
          <w:sz w:val="24"/>
          <w:szCs w:val="24"/>
        </w:rPr>
      </w:pPr>
      <w:r w:rsidRPr="00D65227">
        <w:rPr>
          <w:sz w:val="24"/>
          <w:szCs w:val="24"/>
        </w:rPr>
        <w:t>2. W trakcie realizacji zamówienia na każde wezwanie Zamawiającego w terminie wyznaczonym w tym wezwaniu, Wykonawca przedłoży Zamawiającemu dowody w celu potwierdzenia spełnienia wymogu zatrudnienia na</w:t>
      </w:r>
      <w:r w:rsidR="00855294" w:rsidRPr="00D65227">
        <w:rPr>
          <w:sz w:val="24"/>
          <w:szCs w:val="24"/>
        </w:rPr>
        <w:t xml:space="preserve"> podstawie umowy o pracę przez W</w:t>
      </w:r>
      <w:r w:rsidRPr="00D65227">
        <w:rPr>
          <w:sz w:val="24"/>
          <w:szCs w:val="24"/>
        </w:rPr>
        <w:t xml:space="preserve">ykonawcę lub podwykonawcę osób wykonujących wskazane w ust. 1 czynności </w:t>
      </w:r>
      <w:r w:rsidR="00D65227">
        <w:rPr>
          <w:sz w:val="24"/>
          <w:szCs w:val="24"/>
        </w:rPr>
        <w:br/>
      </w:r>
      <w:r w:rsidRPr="00D65227">
        <w:rPr>
          <w:sz w:val="24"/>
          <w:szCs w:val="24"/>
        </w:rPr>
        <w:t xml:space="preserve">w trakcie realizacji zamówienia tj.: </w:t>
      </w:r>
    </w:p>
    <w:p w14:paraId="6CBA1867" w14:textId="77777777" w:rsidR="00FB6564" w:rsidRPr="00D65227" w:rsidRDefault="00E43E5E" w:rsidP="00D65227">
      <w:pPr>
        <w:spacing w:line="276" w:lineRule="auto"/>
        <w:ind w:left="284" w:hanging="284"/>
        <w:jc w:val="both"/>
        <w:rPr>
          <w:sz w:val="24"/>
          <w:szCs w:val="24"/>
        </w:rPr>
      </w:pPr>
      <w:r w:rsidRPr="00D65227">
        <w:rPr>
          <w:sz w:val="24"/>
          <w:szCs w:val="24"/>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28B36B90" w14:textId="275EDACF" w:rsidR="002557F6" w:rsidRPr="000538FA" w:rsidRDefault="00E43E5E" w:rsidP="000538FA">
      <w:pPr>
        <w:spacing w:line="276" w:lineRule="auto"/>
        <w:ind w:left="284" w:hanging="284"/>
        <w:jc w:val="both"/>
        <w:rPr>
          <w:sz w:val="24"/>
          <w:szCs w:val="24"/>
        </w:rPr>
      </w:pPr>
      <w:r w:rsidRPr="00D65227">
        <w:rPr>
          <w:sz w:val="24"/>
          <w:szCs w:val="24"/>
        </w:rPr>
        <w:t>2) poświadczoną za zgodność z oryginałem odpowiednio przez wykonawcę lub podwykonawcę kopię umowy/umów o pracę osób wykonujących w trakcie realizacji zamówienia czynności, których dotyczy ww. oświadczenie wykonawcy lub</w:t>
      </w:r>
      <w:r w:rsidR="002557F6">
        <w:rPr>
          <w:sz w:val="24"/>
          <w:szCs w:val="24"/>
        </w:rPr>
        <w:t xml:space="preserve"> </w:t>
      </w:r>
      <w:r w:rsidRPr="00D65227">
        <w:rPr>
          <w:sz w:val="24"/>
          <w:szCs w:val="24"/>
        </w:rPr>
        <w:t>podwykonawcy. Kopia umowy/umów powinna zostać zanonimizowana w sposób zapewniający ochronę danych osobowych pracowników, zgodnie z przepisami ustawy</w:t>
      </w:r>
      <w:r w:rsidR="00C0496A">
        <w:rPr>
          <w:sz w:val="24"/>
          <w:szCs w:val="24"/>
        </w:rPr>
        <w:t xml:space="preserve"> </w:t>
      </w:r>
      <w:r w:rsidRPr="00D65227">
        <w:rPr>
          <w:sz w:val="24"/>
          <w:szCs w:val="24"/>
        </w:rPr>
        <w:t>z dnia 29 sierpnia 1997 r. o ochronie danych osobowych (tj. w szczególności bez adresów, nr PESEL pracowników). Imię i nazwisko pracownika nie podlega</w:t>
      </w:r>
      <w:r w:rsidR="008C72D7" w:rsidRPr="00D65227">
        <w:rPr>
          <w:sz w:val="24"/>
          <w:szCs w:val="24"/>
        </w:rPr>
        <w:t xml:space="preserve"> </w:t>
      </w:r>
      <w:r w:rsidRPr="00D65227">
        <w:rPr>
          <w:sz w:val="24"/>
          <w:szCs w:val="24"/>
        </w:rPr>
        <w:t>anonimizacji. Informacje takie jak: data zawarcia umowy, rodzaj umowy o pracę i wymiar etatu powinny być możliwe do zidentyfikowania.</w:t>
      </w:r>
    </w:p>
    <w:p w14:paraId="52E25D4F" w14:textId="731FDECE" w:rsidR="005C08F1" w:rsidRPr="00494156" w:rsidRDefault="00FB6564" w:rsidP="005C08F1">
      <w:pPr>
        <w:spacing w:line="276" w:lineRule="auto"/>
        <w:jc w:val="center"/>
        <w:rPr>
          <w:rFonts w:eastAsia="Cambria"/>
          <w:b/>
          <w:sz w:val="24"/>
          <w:szCs w:val="24"/>
        </w:rPr>
      </w:pPr>
      <w:r>
        <w:rPr>
          <w:rFonts w:eastAsia="Cambria"/>
          <w:b/>
          <w:sz w:val="24"/>
          <w:szCs w:val="24"/>
        </w:rPr>
        <w:t>§1</w:t>
      </w:r>
      <w:r w:rsidR="008C72D7">
        <w:rPr>
          <w:rFonts w:eastAsia="Cambria"/>
          <w:b/>
          <w:sz w:val="24"/>
          <w:szCs w:val="24"/>
        </w:rPr>
        <w:t>8</w:t>
      </w:r>
    </w:p>
    <w:p w14:paraId="512283A7"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t>Okoliczności siły wyższej</w:t>
      </w:r>
    </w:p>
    <w:p w14:paraId="34218359" w14:textId="77777777" w:rsidR="005C08F1" w:rsidRPr="00D65227" w:rsidRDefault="005C08F1" w:rsidP="00D65227">
      <w:pPr>
        <w:spacing w:line="276" w:lineRule="auto"/>
        <w:ind w:left="284" w:hanging="284"/>
        <w:jc w:val="both"/>
        <w:rPr>
          <w:rFonts w:eastAsia="Cambria"/>
          <w:sz w:val="24"/>
          <w:szCs w:val="24"/>
        </w:rPr>
      </w:pPr>
      <w:r w:rsidRPr="00D65227">
        <w:rPr>
          <w:rFonts w:eastAsia="Cambria"/>
          <w:sz w:val="24"/>
          <w:szCs w:val="24"/>
        </w:rPr>
        <w:t>1. Uważa się, że żadna ze Stron nie narusza postanowień umowy z tytułu niewykonania swoich zobowiązań, jeżeli wykonywanie tych zobowiązań uniemożliwiają okoliczności siły wyższej, które powstały po dacie powiadomienia o wygraniu przetargu lub po dacie, od której umowa obowiązuje.</w:t>
      </w:r>
    </w:p>
    <w:p w14:paraId="04B8B378" w14:textId="77777777" w:rsidR="005C08F1" w:rsidRPr="00D65227" w:rsidRDefault="005C08F1" w:rsidP="00D65227">
      <w:pPr>
        <w:spacing w:line="276" w:lineRule="auto"/>
        <w:ind w:left="284"/>
        <w:jc w:val="both"/>
        <w:rPr>
          <w:rFonts w:eastAsia="Cambria"/>
          <w:sz w:val="24"/>
          <w:szCs w:val="24"/>
        </w:rPr>
      </w:pPr>
      <w:r w:rsidRPr="00D65227">
        <w:rPr>
          <w:rFonts w:eastAsia="Cambria"/>
          <w:sz w:val="24"/>
          <w:szCs w:val="24"/>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14:paraId="3CC9B6AB" w14:textId="77777777" w:rsidR="005C08F1" w:rsidRPr="00D65227" w:rsidRDefault="005C08F1" w:rsidP="00D65227">
      <w:pPr>
        <w:spacing w:line="276" w:lineRule="auto"/>
        <w:ind w:left="284" w:hanging="284"/>
        <w:jc w:val="both"/>
        <w:rPr>
          <w:rFonts w:eastAsia="Cambria"/>
          <w:sz w:val="24"/>
          <w:szCs w:val="24"/>
        </w:rPr>
      </w:pPr>
      <w:r w:rsidRPr="00D65227">
        <w:rPr>
          <w:rFonts w:eastAsia="Cambria"/>
          <w:sz w:val="24"/>
          <w:szCs w:val="24"/>
        </w:rPr>
        <w:t xml:space="preserve">2. W razie wystąpienia siły wyższej Strony mogą rozwiązać umowę bez stosowania kar </w:t>
      </w:r>
      <w:r w:rsidRPr="00D65227">
        <w:rPr>
          <w:rFonts w:eastAsia="Cambria"/>
          <w:sz w:val="24"/>
          <w:szCs w:val="24"/>
        </w:rPr>
        <w:br/>
        <w:t>i odszkodowań w niej przewidzianych.</w:t>
      </w:r>
    </w:p>
    <w:p w14:paraId="52F4A0C5" w14:textId="00D880D5" w:rsidR="002557F6" w:rsidRPr="000538FA" w:rsidRDefault="005C08F1" w:rsidP="000538FA">
      <w:pPr>
        <w:spacing w:line="276" w:lineRule="auto"/>
        <w:ind w:left="284" w:hanging="284"/>
        <w:jc w:val="both"/>
        <w:rPr>
          <w:sz w:val="24"/>
          <w:szCs w:val="24"/>
        </w:rPr>
      </w:pPr>
      <w:r w:rsidRPr="00D65227">
        <w:rPr>
          <w:rFonts w:eastAsia="Cambria"/>
          <w:sz w:val="24"/>
          <w:szCs w:val="24"/>
        </w:rPr>
        <w:t>3.</w:t>
      </w:r>
      <w:r w:rsidR="00855294" w:rsidRPr="00D65227">
        <w:rPr>
          <w:sz w:val="24"/>
          <w:szCs w:val="24"/>
        </w:rPr>
        <w:t xml:space="preserve"> </w:t>
      </w:r>
      <w:r w:rsidRPr="00D65227">
        <w:rPr>
          <w:color w:val="000000"/>
          <w:sz w:val="24"/>
          <w:szCs w:val="24"/>
        </w:rPr>
        <w:t>Odpowiednie postanowienia Umowy z uwagi na swój charakter zachowują moc także po wygaśnięciu bądź rozwiązaniu Umowy lub odstąpieniu od Umowy przez którąkolwiek ze Stron, w szczególności: Gwarancja Wykonawcy, wyłączność świadczenia usług, odszkodowanie umowne, poufność, ograniczenie odpowiedzialności.</w:t>
      </w:r>
    </w:p>
    <w:p w14:paraId="1F411A22" w14:textId="06324E5B" w:rsidR="005C08F1" w:rsidRPr="00494156" w:rsidRDefault="00FB6564" w:rsidP="005C08F1">
      <w:pPr>
        <w:spacing w:line="276" w:lineRule="auto"/>
        <w:jc w:val="center"/>
        <w:rPr>
          <w:rFonts w:eastAsia="Cambria"/>
          <w:b/>
          <w:sz w:val="24"/>
          <w:szCs w:val="24"/>
        </w:rPr>
      </w:pPr>
      <w:r>
        <w:rPr>
          <w:rFonts w:eastAsia="Cambria"/>
          <w:b/>
          <w:sz w:val="24"/>
          <w:szCs w:val="24"/>
        </w:rPr>
        <w:t>§1</w:t>
      </w:r>
      <w:r w:rsidR="008C72D7">
        <w:rPr>
          <w:rFonts w:eastAsia="Cambria"/>
          <w:b/>
          <w:sz w:val="24"/>
          <w:szCs w:val="24"/>
        </w:rPr>
        <w:t>9</w:t>
      </w:r>
    </w:p>
    <w:p w14:paraId="1F945B93"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lastRenderedPageBreak/>
        <w:t>Przechowywanie dokumentacji</w:t>
      </w:r>
    </w:p>
    <w:p w14:paraId="1989EC59"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 Zamawiający zastrzega sobie prawo do wglądu do dokumentów, w tym dokumentów finansowych wykonawcy związanych z realizowanym przedmiotem zamówienia.</w:t>
      </w:r>
      <w:bookmarkStart w:id="10" w:name="page34"/>
      <w:bookmarkEnd w:id="10"/>
    </w:p>
    <w:p w14:paraId="6159389B" w14:textId="1953B4BF" w:rsidR="002557F6" w:rsidRPr="000538FA" w:rsidRDefault="005C08F1" w:rsidP="000538FA">
      <w:pPr>
        <w:spacing w:line="276" w:lineRule="auto"/>
        <w:ind w:left="284" w:hanging="284"/>
        <w:jc w:val="both"/>
        <w:rPr>
          <w:rFonts w:eastAsia="Cambria"/>
          <w:sz w:val="24"/>
          <w:szCs w:val="24"/>
        </w:rPr>
      </w:pPr>
      <w:r w:rsidRPr="006D1A13">
        <w:rPr>
          <w:rFonts w:eastAsia="Cambria"/>
          <w:sz w:val="24"/>
          <w:szCs w:val="24"/>
        </w:rPr>
        <w:t>2. W przypadku zmiany miejsca przechowywania dokumentów oraz w przypadku zawieszenia lub zaprzestania przez wykonawcę działalności wykonawca zobowiązuje się pisemnie poinformować Zamawiającego o miejscu przechowania dokumentów związanych z realizowanym przedmiotem zamówienia w terminem miesiąca przed zmianą tego miejsca.</w:t>
      </w:r>
    </w:p>
    <w:p w14:paraId="4774713D" w14:textId="0DC889C0" w:rsidR="005C08F1" w:rsidRPr="00494156" w:rsidRDefault="00FB6564" w:rsidP="005C08F1">
      <w:pPr>
        <w:spacing w:line="276" w:lineRule="auto"/>
        <w:jc w:val="center"/>
        <w:rPr>
          <w:rFonts w:eastAsia="Cambria"/>
          <w:b/>
          <w:sz w:val="24"/>
          <w:szCs w:val="24"/>
        </w:rPr>
      </w:pPr>
      <w:r>
        <w:rPr>
          <w:rFonts w:eastAsia="Cambria"/>
          <w:b/>
          <w:sz w:val="24"/>
          <w:szCs w:val="24"/>
        </w:rPr>
        <w:t>§</w:t>
      </w:r>
      <w:r w:rsidR="008C72D7">
        <w:rPr>
          <w:rFonts w:eastAsia="Cambria"/>
          <w:b/>
          <w:sz w:val="24"/>
          <w:szCs w:val="24"/>
        </w:rPr>
        <w:t>20</w:t>
      </w:r>
    </w:p>
    <w:p w14:paraId="59291244" w14:textId="77777777" w:rsidR="005C08F1" w:rsidRPr="00897793" w:rsidRDefault="005C08F1" w:rsidP="005C08F1">
      <w:pPr>
        <w:spacing w:line="276" w:lineRule="auto"/>
        <w:jc w:val="center"/>
        <w:rPr>
          <w:rFonts w:eastAsia="Cambria"/>
          <w:b/>
          <w:sz w:val="24"/>
          <w:szCs w:val="24"/>
        </w:rPr>
      </w:pPr>
      <w:r w:rsidRPr="00897793">
        <w:rPr>
          <w:rFonts w:eastAsia="Cambria"/>
          <w:b/>
          <w:sz w:val="24"/>
          <w:szCs w:val="24"/>
        </w:rPr>
        <w:t>Postępowanie reklamacyjne</w:t>
      </w:r>
    </w:p>
    <w:p w14:paraId="17AEA421"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 W razie powstania sporu na tle wykonania niniejszej umowy Wykonawca jest zobowiązany przede wszystkim do wyczerpania drogi postępowania reklamacyjnego.</w:t>
      </w:r>
    </w:p>
    <w:p w14:paraId="21DB4F45"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2. Reklamację wykonuje się poprzez skierowanie konkretnego roszczenia do Zamawiającego.</w:t>
      </w:r>
    </w:p>
    <w:p w14:paraId="757CD644"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3. Zamawiający ma obowiązek do pisemnego ustosunkowania się do zgłoszonego przez Wykonawcę roszczenia w terminie 14 dni od daty zgłoszenia roszczenia.</w:t>
      </w:r>
    </w:p>
    <w:p w14:paraId="5134E47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4. W razie odmowy przez Zamawiającego uznania roszczenia Wykonawcy, względnie nieudzielania odpowiedzi na roszczenie w terminie, o którym mowa w ust. 3, Wykonawca uprawniony jest do wystąpienia na drogę sądową.</w:t>
      </w:r>
    </w:p>
    <w:p w14:paraId="752E7DE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5. Właściwym do rozpoznania sporów wynikłych na tle realizacji niniejszej umowy jest właściwy dla siedziby Zamawiającego sąd powszechny.</w:t>
      </w:r>
    </w:p>
    <w:p w14:paraId="687C349C" w14:textId="0CD31831" w:rsidR="002557F6" w:rsidRPr="000538FA" w:rsidRDefault="005C08F1" w:rsidP="000538FA">
      <w:pPr>
        <w:spacing w:line="276" w:lineRule="auto"/>
        <w:ind w:left="284" w:hanging="284"/>
        <w:jc w:val="both"/>
        <w:rPr>
          <w:rFonts w:eastAsia="Cambria"/>
          <w:sz w:val="24"/>
          <w:szCs w:val="24"/>
        </w:rPr>
      </w:pPr>
      <w:r w:rsidRPr="006D1A13">
        <w:rPr>
          <w:rFonts w:eastAsia="Cambria"/>
          <w:sz w:val="24"/>
          <w:szCs w:val="24"/>
        </w:rPr>
        <w:t>6. W sprawach nie uregulowanych niniejszą umową stosuje się przepisy Kodeksu</w:t>
      </w:r>
      <w:bookmarkStart w:id="11" w:name="page35"/>
      <w:bookmarkEnd w:id="11"/>
      <w:r w:rsidRPr="006D1A13">
        <w:rPr>
          <w:rFonts w:eastAsia="Cambria"/>
          <w:sz w:val="24"/>
          <w:szCs w:val="24"/>
        </w:rPr>
        <w:t xml:space="preserve"> cywilnego, Prawa zamówień publicznych oraz w sprawach procesowych przepisy Kodeksu postępowania cywilnego.</w:t>
      </w:r>
    </w:p>
    <w:p w14:paraId="45A39A19" w14:textId="7FFB4386" w:rsidR="005C08F1" w:rsidRPr="00494156" w:rsidRDefault="00FB6564" w:rsidP="005C08F1">
      <w:pPr>
        <w:spacing w:line="276" w:lineRule="auto"/>
        <w:jc w:val="center"/>
        <w:rPr>
          <w:rFonts w:eastAsia="Cambria"/>
          <w:b/>
          <w:sz w:val="24"/>
          <w:szCs w:val="24"/>
        </w:rPr>
      </w:pPr>
      <w:r>
        <w:rPr>
          <w:rFonts w:eastAsia="Cambria"/>
          <w:b/>
          <w:sz w:val="24"/>
          <w:szCs w:val="24"/>
        </w:rPr>
        <w:t>§2</w:t>
      </w:r>
      <w:r w:rsidR="008C72D7">
        <w:rPr>
          <w:rFonts w:eastAsia="Cambria"/>
          <w:b/>
          <w:sz w:val="24"/>
          <w:szCs w:val="24"/>
        </w:rPr>
        <w:t>1</w:t>
      </w:r>
    </w:p>
    <w:p w14:paraId="305B818E"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t>Przetwarzanie danych osobowych</w:t>
      </w:r>
    </w:p>
    <w:p w14:paraId="41860192"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 xml:space="preserve">1. Jeżeli w trakcie realizacji umowy dojdzie do przekazania wykonawcy danych osobowych niezbędnych do realizacji zamówienia, zamawiający będzie ich administratorem </w:t>
      </w:r>
      <w:r w:rsidRPr="006D1A13">
        <w:rPr>
          <w:rFonts w:eastAsia="Cambria"/>
          <w:sz w:val="24"/>
          <w:szCs w:val="24"/>
        </w:rPr>
        <w:br/>
        <w:t>w rozumieniu art. 4 pkt 7 Rozporządzenia PE i Rady (UE) 2016/679 z dnia 27 kwietnia 2016 r. (zwane dalej „Rozporządzeniem”), a Wykonawca – podmiotem przetwarzającym te dane</w:t>
      </w:r>
      <w:r w:rsidR="006D1A13">
        <w:rPr>
          <w:rFonts w:eastAsia="Cambria"/>
          <w:sz w:val="24"/>
          <w:szCs w:val="24"/>
        </w:rPr>
        <w:t xml:space="preserve"> </w:t>
      </w:r>
      <w:r w:rsidRPr="006D1A13">
        <w:rPr>
          <w:rFonts w:eastAsia="Cambria"/>
          <w:sz w:val="24"/>
          <w:szCs w:val="24"/>
        </w:rPr>
        <w:t>w rozumieniu pkt 8 tego przepisu.</w:t>
      </w:r>
    </w:p>
    <w:p w14:paraId="4CF727D6"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2. Zamawiający powierza Wykonawcy, w trybie art. 28 Rozporządzenia dane osobowe do przetwarzania, wyłącznie w celu wykonania przedmiotu niniejszej umowy.</w:t>
      </w:r>
    </w:p>
    <w:p w14:paraId="40C028D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3. Wykonawca zobowiązuje się:</w:t>
      </w:r>
    </w:p>
    <w:p w14:paraId="26EC843F" w14:textId="77777777" w:rsidR="005C08F1" w:rsidRPr="006D1A13" w:rsidRDefault="005C08F1" w:rsidP="006D1A13">
      <w:pPr>
        <w:widowControl/>
        <w:numPr>
          <w:ilvl w:val="0"/>
          <w:numId w:val="19"/>
        </w:numPr>
        <w:autoSpaceDE/>
        <w:autoSpaceDN/>
        <w:adjustRightInd/>
        <w:spacing w:line="276" w:lineRule="auto"/>
        <w:ind w:left="284" w:hanging="284"/>
        <w:jc w:val="both"/>
        <w:rPr>
          <w:rFonts w:eastAsia="Cambria"/>
          <w:sz w:val="24"/>
          <w:szCs w:val="24"/>
        </w:rPr>
      </w:pPr>
      <w:r w:rsidRPr="006D1A13">
        <w:rPr>
          <w:rFonts w:eastAsia="Cambria"/>
          <w:sz w:val="24"/>
          <w:szCs w:val="24"/>
        </w:rPr>
        <w:t>przetwarzać powierzone mu dane osobowe zgodnie z niniejszą umową, Rozporządzeniem oraz z innymi przepisami prawa powszechnie obowiązującego, które chronią prawa osób, których dane dotyczą,</w:t>
      </w:r>
    </w:p>
    <w:p w14:paraId="5A9A362F" w14:textId="77777777" w:rsidR="005C08F1" w:rsidRPr="006D1A13" w:rsidRDefault="005C08F1" w:rsidP="006D1A13">
      <w:pPr>
        <w:widowControl/>
        <w:numPr>
          <w:ilvl w:val="0"/>
          <w:numId w:val="19"/>
        </w:numPr>
        <w:autoSpaceDE/>
        <w:autoSpaceDN/>
        <w:adjustRightInd/>
        <w:spacing w:line="276" w:lineRule="auto"/>
        <w:ind w:left="284" w:hanging="284"/>
        <w:jc w:val="both"/>
        <w:rPr>
          <w:rFonts w:eastAsia="Cambria"/>
          <w:sz w:val="24"/>
          <w:szCs w:val="24"/>
        </w:rPr>
      </w:pPr>
      <w:r w:rsidRPr="006D1A13">
        <w:rPr>
          <w:rFonts w:eastAsia="Cambria"/>
          <w:sz w:val="24"/>
          <w:szCs w:val="24"/>
        </w:rPr>
        <w:t>do zabezpieczenia przetwarzanych danych, poprzez stosowanie odpowiednich</w:t>
      </w:r>
    </w:p>
    <w:p w14:paraId="691D85FC" w14:textId="77777777" w:rsidR="005C08F1" w:rsidRPr="006D1A13" w:rsidRDefault="005C08F1" w:rsidP="006D1A13">
      <w:pPr>
        <w:widowControl/>
        <w:numPr>
          <w:ilvl w:val="0"/>
          <w:numId w:val="19"/>
        </w:numPr>
        <w:autoSpaceDE/>
        <w:autoSpaceDN/>
        <w:adjustRightInd/>
        <w:spacing w:line="276" w:lineRule="auto"/>
        <w:ind w:left="284" w:hanging="284"/>
        <w:jc w:val="both"/>
        <w:rPr>
          <w:rFonts w:eastAsia="Cambria"/>
          <w:sz w:val="24"/>
          <w:szCs w:val="24"/>
        </w:rPr>
      </w:pPr>
      <w:r w:rsidRPr="006D1A13">
        <w:rPr>
          <w:rFonts w:eastAsia="Cambria"/>
          <w:sz w:val="24"/>
          <w:szCs w:val="24"/>
        </w:rPr>
        <w:t>środków technicznych i organizacyjnych zapewniających adekwatny stopień bezpieczeństwa odpowiadający ryzyku związanym z przetwarzaniem danych osobowych, o których mowa w art. 32 Rozporządzenia,</w:t>
      </w:r>
    </w:p>
    <w:p w14:paraId="2CA9F761" w14:textId="77777777" w:rsidR="005C08F1" w:rsidRPr="006D1A13" w:rsidRDefault="005C08F1" w:rsidP="006D1A13">
      <w:pPr>
        <w:widowControl/>
        <w:numPr>
          <w:ilvl w:val="0"/>
          <w:numId w:val="19"/>
        </w:numPr>
        <w:autoSpaceDE/>
        <w:autoSpaceDN/>
        <w:adjustRightInd/>
        <w:spacing w:line="276" w:lineRule="auto"/>
        <w:ind w:left="284" w:hanging="284"/>
        <w:jc w:val="both"/>
        <w:rPr>
          <w:rFonts w:eastAsia="Cambria"/>
          <w:sz w:val="24"/>
          <w:szCs w:val="24"/>
        </w:rPr>
      </w:pPr>
      <w:r w:rsidRPr="006D1A13">
        <w:rPr>
          <w:rFonts w:eastAsia="Cambria"/>
          <w:sz w:val="24"/>
          <w:szCs w:val="24"/>
        </w:rPr>
        <w:t>dołożyć należytej staranności przy przetwarzaniu powierzonych danych osobowych,</w:t>
      </w:r>
    </w:p>
    <w:p w14:paraId="0F840E1F" w14:textId="77777777" w:rsidR="005C08F1" w:rsidRPr="006D1A13" w:rsidRDefault="005C08F1" w:rsidP="006D1A13">
      <w:pPr>
        <w:widowControl/>
        <w:numPr>
          <w:ilvl w:val="0"/>
          <w:numId w:val="19"/>
        </w:numPr>
        <w:autoSpaceDE/>
        <w:autoSpaceDN/>
        <w:adjustRightInd/>
        <w:spacing w:line="276" w:lineRule="auto"/>
        <w:ind w:left="284" w:hanging="284"/>
        <w:jc w:val="both"/>
        <w:rPr>
          <w:rFonts w:eastAsia="Cambria"/>
          <w:sz w:val="24"/>
          <w:szCs w:val="24"/>
        </w:rPr>
      </w:pPr>
      <w:r w:rsidRPr="006D1A13">
        <w:rPr>
          <w:rFonts w:eastAsia="Cambria"/>
          <w:sz w:val="24"/>
          <w:szCs w:val="24"/>
        </w:rPr>
        <w:t>do nadania upoważnień do przetwarzania danych osobowych wszystkim osobom, które będą przetwarzały powierzone dane w celu realizacji niniejszej umowy,</w:t>
      </w:r>
    </w:p>
    <w:p w14:paraId="581E727C" w14:textId="7CFD0AD1" w:rsidR="005C08F1" w:rsidRPr="006D1A13" w:rsidRDefault="005C08F1" w:rsidP="006D1A13">
      <w:pPr>
        <w:widowControl/>
        <w:numPr>
          <w:ilvl w:val="0"/>
          <w:numId w:val="19"/>
        </w:numPr>
        <w:autoSpaceDE/>
        <w:autoSpaceDN/>
        <w:adjustRightInd/>
        <w:spacing w:line="276" w:lineRule="auto"/>
        <w:ind w:left="284" w:hanging="284"/>
        <w:jc w:val="both"/>
        <w:rPr>
          <w:rFonts w:eastAsia="Cambria"/>
          <w:sz w:val="24"/>
          <w:szCs w:val="24"/>
        </w:rPr>
      </w:pPr>
      <w:r w:rsidRPr="006D1A13">
        <w:rPr>
          <w:rFonts w:eastAsia="Cambria"/>
          <w:sz w:val="24"/>
          <w:szCs w:val="24"/>
        </w:rPr>
        <w:lastRenderedPageBreak/>
        <w:t>zapewnić zachowanie w tajemnicy (o której mowa w art. 28 ust 3 pkt b Rozporządzenia) przetwarzanych danych przez osoby, które upoważnia do przetwarzania danych osobowych w celu realizacji niniejszej umowy, zarówno</w:t>
      </w:r>
      <w:r w:rsidR="006D1A13">
        <w:rPr>
          <w:rFonts w:eastAsia="Cambria"/>
          <w:sz w:val="24"/>
          <w:szCs w:val="24"/>
        </w:rPr>
        <w:t xml:space="preserve"> </w:t>
      </w:r>
      <w:r w:rsidRPr="006D1A13">
        <w:rPr>
          <w:rFonts w:eastAsia="Cambria"/>
          <w:sz w:val="24"/>
          <w:szCs w:val="24"/>
        </w:rPr>
        <w:t>w trakcie zatrudnienia ich w Podmiocie przetwarzającym, jak i po jego ustaniu.</w:t>
      </w:r>
    </w:p>
    <w:p w14:paraId="231AD3DE"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4. Wykonawca po wykonaniu przedmiotu zamówienia, usuwa / zwraca Zamawiającemu wszelkie dane osobowe oraz usuwa wszelkie ich istniejące kopie,</w:t>
      </w:r>
      <w:bookmarkStart w:id="12" w:name="page36"/>
      <w:bookmarkEnd w:id="12"/>
      <w:r w:rsidRPr="006D1A13">
        <w:rPr>
          <w:sz w:val="24"/>
          <w:szCs w:val="24"/>
        </w:rPr>
        <w:t xml:space="preserve"> </w:t>
      </w:r>
      <w:r w:rsidRPr="006D1A13">
        <w:rPr>
          <w:rFonts w:eastAsia="Cambria"/>
          <w:sz w:val="24"/>
          <w:szCs w:val="24"/>
        </w:rPr>
        <w:t>chyba że prawo Unii lub prawo państwa członkowskiego nakazują przechowywanie danych osobowych.</w:t>
      </w:r>
    </w:p>
    <w:p w14:paraId="573EB6C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 xml:space="preserve">5. Wykonawca pomaga Zamawiającemu w niezbędnym zakresie wywiązywać się </w:t>
      </w:r>
      <w:r w:rsidR="00B75ED0" w:rsidRPr="006D1A13">
        <w:rPr>
          <w:rFonts w:eastAsia="Cambria"/>
          <w:sz w:val="24"/>
          <w:szCs w:val="24"/>
        </w:rPr>
        <w:br/>
      </w:r>
      <w:r w:rsidRPr="006D1A13">
        <w:rPr>
          <w:rFonts w:eastAsia="Cambria"/>
          <w:sz w:val="24"/>
          <w:szCs w:val="24"/>
        </w:rPr>
        <w:t xml:space="preserve">z obowiązku odpowiadania na żądania osoby, której dane dotyczą oraz wywiązywania się </w:t>
      </w:r>
      <w:r w:rsidR="00B75ED0" w:rsidRPr="006D1A13">
        <w:rPr>
          <w:rFonts w:eastAsia="Cambria"/>
          <w:sz w:val="24"/>
          <w:szCs w:val="24"/>
        </w:rPr>
        <w:br/>
      </w:r>
      <w:r w:rsidRPr="006D1A13">
        <w:rPr>
          <w:rFonts w:eastAsia="Cambria"/>
          <w:sz w:val="24"/>
          <w:szCs w:val="24"/>
        </w:rPr>
        <w:t>z obowiązków określonych w art. 32-36 Rozporządzenia.</w:t>
      </w:r>
    </w:p>
    <w:p w14:paraId="1BF7B76F"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6. Wykonawca, po stwierdzeniu naruszenia ochrony danych osobowych bez zbędnej zwłoki zgłasza je administratorowi, nie później niż w ciągu 72 godzin od stwierdzenia naruszenia.</w:t>
      </w:r>
    </w:p>
    <w:p w14:paraId="0944D274"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7. Zamawiający, zgodnie z art. 28 ust. 3 pkt h) Rozporządzenia ma prawo kontroli, czy środki zastosowane przez Wykonawcę przy przetwarzaniu i zabezpieczeniu powierzonych danych osobowych spełniają postanowienia umowy, w tym zlecenia jej wykonania audytorowi.</w:t>
      </w:r>
    </w:p>
    <w:p w14:paraId="304A574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 xml:space="preserve">8. Zamawiający realizować będzie prawo kontroli w godzinach pracy Wykonawcy informując </w:t>
      </w:r>
      <w:r w:rsidRPr="006D1A13">
        <w:rPr>
          <w:rFonts w:eastAsia="Cambria"/>
          <w:sz w:val="24"/>
          <w:szCs w:val="24"/>
        </w:rPr>
        <w:br/>
        <w:t>o kontroli minimum 3 dni przed planowanym jej przeprowadzeniem.</w:t>
      </w:r>
    </w:p>
    <w:p w14:paraId="2F03F06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 xml:space="preserve">9. Wykonawca zobowiązuje się do usunięcia uchybień stwierdzonych podczas kontroli </w:t>
      </w:r>
      <w:r w:rsidRPr="006D1A13">
        <w:rPr>
          <w:rFonts w:eastAsia="Cambria"/>
          <w:sz w:val="24"/>
          <w:szCs w:val="24"/>
        </w:rPr>
        <w:br/>
        <w:t>w terminie nie dłuższym niż 7 dni Wykonawca udostępnia Zamawiającemu wszelkie informacje niezbędne do wykazania spełnienia obowiązków określonych w art. 28 Rozporządzenia.</w:t>
      </w:r>
    </w:p>
    <w:p w14:paraId="452B5C11"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10. Wykonawca może powierzyć dane osobowe objęte niniejszą umową do dalszego przetwarzania podwykonawcom jedynie w celu wykonania umowy po uzyskaniu uprzedniej pisemnej zgody Zamawiającego.</w:t>
      </w:r>
    </w:p>
    <w:p w14:paraId="2B77C32E"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11. Podwykonawca, winien spełniać te same gwarancje i obowiązki jakie zostały nałożone na Wykonawcę.</w:t>
      </w:r>
    </w:p>
    <w:p w14:paraId="2C878EBC"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12. Wykonawca ponosi pełną odpowiedzialność wobec Zamawiającego za działanie podwykonawcy w zakresie obowiązku ochrony danych.</w:t>
      </w:r>
    </w:p>
    <w:p w14:paraId="677B7FA9"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 xml:space="preserve">13. Wykonawca zobowiązuje się do niezwłocznego poinformowania Zamawiającego </w:t>
      </w:r>
      <w:r w:rsidR="00B75ED0" w:rsidRPr="006D1A13">
        <w:rPr>
          <w:rFonts w:eastAsia="Cambria"/>
          <w:sz w:val="24"/>
          <w:szCs w:val="24"/>
        </w:rPr>
        <w:br/>
      </w:r>
      <w:r w:rsidRPr="006D1A13">
        <w:rPr>
          <w:rFonts w:eastAsia="Cambria"/>
          <w:sz w:val="24"/>
          <w:szCs w:val="24"/>
        </w:rPr>
        <w:t>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07DD6D89"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14.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4BFCCE7"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 xml:space="preserve">15. Podmiot przetwarzający oświadcza, że w związku ze zobowiązaniem do zachowania </w:t>
      </w:r>
      <w:r w:rsidR="00B75ED0" w:rsidRPr="006D1A13">
        <w:rPr>
          <w:rFonts w:eastAsia="Cambria"/>
          <w:sz w:val="24"/>
          <w:szCs w:val="24"/>
        </w:rPr>
        <w:br/>
      </w:r>
      <w:r w:rsidRPr="006D1A13">
        <w:rPr>
          <w:rFonts w:eastAsia="Cambria"/>
          <w:sz w:val="24"/>
          <w:szCs w:val="24"/>
        </w:rPr>
        <w:t xml:space="preserve">w tajemnicy danych poufnych nie będą one wykorzystywane, ujawniane ani udostępniane </w:t>
      </w:r>
      <w:r w:rsidR="00B75ED0" w:rsidRPr="006D1A13">
        <w:rPr>
          <w:rFonts w:eastAsia="Cambria"/>
          <w:sz w:val="24"/>
          <w:szCs w:val="24"/>
        </w:rPr>
        <w:br/>
      </w:r>
      <w:r w:rsidRPr="006D1A13">
        <w:rPr>
          <w:rFonts w:eastAsia="Cambria"/>
          <w:sz w:val="24"/>
          <w:szCs w:val="24"/>
        </w:rPr>
        <w:t>w innym celu niż wykonanie Umowy, chyba że konieczność</w:t>
      </w:r>
      <w:bookmarkStart w:id="13" w:name="page37"/>
      <w:bookmarkEnd w:id="13"/>
      <w:r w:rsidRPr="006D1A13">
        <w:rPr>
          <w:rFonts w:eastAsia="Cambria"/>
          <w:sz w:val="24"/>
          <w:szCs w:val="24"/>
        </w:rPr>
        <w:t xml:space="preserve"> ujawnienia posiadanych informacji wynika z obowiązujących przepisów prawa lub Umowy.</w:t>
      </w:r>
    </w:p>
    <w:p w14:paraId="5D24933B"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lastRenderedPageBreak/>
        <w:t xml:space="preserve">16.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006D1A13">
        <w:rPr>
          <w:rFonts w:eastAsia="Cambria"/>
          <w:sz w:val="24"/>
          <w:szCs w:val="24"/>
        </w:rPr>
        <w:br/>
      </w:r>
      <w:r w:rsidRPr="006D1A13">
        <w:rPr>
          <w:rFonts w:eastAsia="Cambria"/>
          <w:sz w:val="24"/>
          <w:szCs w:val="24"/>
        </w:rPr>
        <w:t>o udzielenie zamówienia publicznego lub konkursu.</w:t>
      </w:r>
    </w:p>
    <w:p w14:paraId="5F312C0D" w14:textId="77777777" w:rsidR="005C08F1" w:rsidRPr="006D1A13" w:rsidRDefault="005C08F1" w:rsidP="006D1A13">
      <w:pPr>
        <w:spacing w:line="276" w:lineRule="auto"/>
        <w:ind w:left="284" w:hanging="284"/>
        <w:jc w:val="both"/>
        <w:rPr>
          <w:rFonts w:eastAsia="Cambria"/>
          <w:sz w:val="24"/>
          <w:szCs w:val="24"/>
        </w:rPr>
      </w:pPr>
      <w:r w:rsidRPr="006D1A13">
        <w:rPr>
          <w:rFonts w:eastAsia="Cambria"/>
          <w:sz w:val="24"/>
          <w:szCs w:val="24"/>
        </w:rPr>
        <w:t>17.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6238EB7" w14:textId="45B30BCD" w:rsidR="002557F6" w:rsidRPr="000538FA" w:rsidRDefault="005C08F1" w:rsidP="000538FA">
      <w:pPr>
        <w:spacing w:line="276" w:lineRule="auto"/>
        <w:ind w:left="284" w:hanging="284"/>
        <w:jc w:val="both"/>
        <w:rPr>
          <w:rFonts w:eastAsia="Cambria"/>
          <w:sz w:val="24"/>
          <w:szCs w:val="24"/>
        </w:rPr>
      </w:pPr>
      <w:r w:rsidRPr="006D1A13">
        <w:rPr>
          <w:rFonts w:eastAsia="Cambria"/>
          <w:bCs/>
          <w:sz w:val="24"/>
          <w:szCs w:val="24"/>
        </w:rPr>
        <w:t>18</w:t>
      </w:r>
      <w:r w:rsidRPr="006D1A13">
        <w:rPr>
          <w:rFonts w:eastAsia="Cambria"/>
          <w:sz w:val="24"/>
          <w:szCs w:val="24"/>
        </w:rPr>
        <w:t>. W sprawach nieuregulowanych niniejszym paragrafem, zastosowanie będą miały przepisy Kodeksu cywilnego, rozporządzenia RODO, Ustawy o ochronie danych osobowych.</w:t>
      </w:r>
    </w:p>
    <w:p w14:paraId="05237CF9" w14:textId="655A595F" w:rsidR="00FB6564" w:rsidRPr="00FB6564" w:rsidRDefault="00FB6564" w:rsidP="00E43E5E">
      <w:pPr>
        <w:spacing w:line="276" w:lineRule="auto"/>
        <w:jc w:val="center"/>
        <w:rPr>
          <w:b/>
          <w:sz w:val="24"/>
          <w:szCs w:val="24"/>
        </w:rPr>
      </w:pPr>
      <w:r w:rsidRPr="00FB6564">
        <w:rPr>
          <w:b/>
          <w:sz w:val="24"/>
          <w:szCs w:val="24"/>
        </w:rPr>
        <w:t>§2</w:t>
      </w:r>
      <w:r w:rsidR="00B43B37">
        <w:rPr>
          <w:b/>
          <w:sz w:val="24"/>
          <w:szCs w:val="24"/>
        </w:rPr>
        <w:t>2</w:t>
      </w:r>
    </w:p>
    <w:p w14:paraId="3D7E1A93" w14:textId="77777777" w:rsidR="00E43E5E" w:rsidRPr="00FB6564" w:rsidRDefault="00E43E5E" w:rsidP="00E43E5E">
      <w:pPr>
        <w:spacing w:line="276" w:lineRule="auto"/>
        <w:jc w:val="center"/>
        <w:rPr>
          <w:b/>
          <w:sz w:val="24"/>
          <w:szCs w:val="24"/>
        </w:rPr>
      </w:pPr>
      <w:r w:rsidRPr="00FB6564">
        <w:rPr>
          <w:b/>
          <w:sz w:val="24"/>
          <w:szCs w:val="24"/>
        </w:rPr>
        <w:t xml:space="preserve"> Klauzula salwatoryjna</w:t>
      </w:r>
    </w:p>
    <w:p w14:paraId="29CE4322" w14:textId="77777777" w:rsidR="00FB6564" w:rsidRPr="006D1A13" w:rsidRDefault="00E43E5E" w:rsidP="006D1A13">
      <w:pPr>
        <w:spacing w:line="276" w:lineRule="auto"/>
        <w:ind w:left="284" w:hanging="284"/>
        <w:jc w:val="both"/>
        <w:rPr>
          <w:sz w:val="24"/>
          <w:szCs w:val="24"/>
        </w:rPr>
      </w:pPr>
      <w:r w:rsidRPr="006D1A13">
        <w:rPr>
          <w:sz w:val="24"/>
          <w:szCs w:val="24"/>
        </w:rPr>
        <w:t>1. Strony oświadczają</w:t>
      </w:r>
      <w:r w:rsidR="00A56E94" w:rsidRPr="006D1A13">
        <w:rPr>
          <w:sz w:val="24"/>
          <w:szCs w:val="24"/>
        </w:rPr>
        <w:t>,</w:t>
      </w:r>
      <w:r w:rsidRPr="006D1A13">
        <w:rPr>
          <w:sz w:val="24"/>
          <w:szCs w:val="24"/>
        </w:rPr>
        <w:t xml:space="preserve"> iż w przypadku, gdy którekolwiek z postanowień niniejszej Umowy, </w:t>
      </w:r>
      <w:r w:rsidR="00FB6564" w:rsidRPr="006D1A13">
        <w:rPr>
          <w:sz w:val="24"/>
          <w:szCs w:val="24"/>
        </w:rPr>
        <w:br/>
      </w:r>
      <w:r w:rsidRPr="006D1A13">
        <w:rPr>
          <w:sz w:val="24"/>
          <w:szCs w:val="24"/>
        </w:rPr>
        <w:t xml:space="preserve">z mocy prawa lub ostatecznego albo prawomocnego orzeczenia jakiegokolwiek organu administracyjnego lub sadu, zostaną uznane za nieważne lub nieskuteczne, pozostałe postanowienia niniejszej umowy zachowują pełną moc i skuteczność. </w:t>
      </w:r>
    </w:p>
    <w:p w14:paraId="49DE84EE" w14:textId="6FE1D4F1" w:rsidR="002557F6" w:rsidRPr="000538FA" w:rsidRDefault="00E43E5E" w:rsidP="000538FA">
      <w:pPr>
        <w:spacing w:line="276" w:lineRule="auto"/>
        <w:ind w:left="284" w:hanging="284"/>
        <w:jc w:val="both"/>
        <w:rPr>
          <w:rFonts w:eastAsia="Cambria"/>
          <w:sz w:val="24"/>
          <w:szCs w:val="24"/>
        </w:rPr>
      </w:pPr>
      <w:r w:rsidRPr="006D1A13">
        <w:rPr>
          <w:sz w:val="24"/>
          <w:szCs w:val="24"/>
        </w:rPr>
        <w:t xml:space="preserve">2. Postanowienia niniejszej Umowy nieważne lub nieskuteczne, zgodnie z ust 1 zostaną zastąpione, na mocy niniejszej umowy, postanowieniami ważnymi w świetle prawa </w:t>
      </w:r>
      <w:r w:rsidR="006D1A13">
        <w:rPr>
          <w:sz w:val="24"/>
          <w:szCs w:val="24"/>
        </w:rPr>
        <w:br/>
      </w:r>
      <w:r w:rsidRPr="006D1A13">
        <w:rPr>
          <w:sz w:val="24"/>
          <w:szCs w:val="24"/>
        </w:rPr>
        <w:t xml:space="preserve">i w pełni skutecznymi, które wywołują skutki prawne zapewniające możliwie zbliżone </w:t>
      </w:r>
      <w:r w:rsidR="006D1A13">
        <w:rPr>
          <w:sz w:val="24"/>
          <w:szCs w:val="24"/>
        </w:rPr>
        <w:br/>
      </w:r>
      <w:r w:rsidRPr="006D1A13">
        <w:rPr>
          <w:sz w:val="24"/>
          <w:szCs w:val="24"/>
        </w:rPr>
        <w:t>do pierwotnych korzyści gospodarcze dla każdej ze Stron.</w:t>
      </w:r>
    </w:p>
    <w:p w14:paraId="3067C010" w14:textId="789E8410" w:rsidR="005C08F1" w:rsidRPr="00494156" w:rsidRDefault="00FB6564" w:rsidP="005C08F1">
      <w:pPr>
        <w:spacing w:line="276" w:lineRule="auto"/>
        <w:jc w:val="center"/>
        <w:rPr>
          <w:rFonts w:eastAsia="Cambria"/>
          <w:b/>
          <w:sz w:val="24"/>
          <w:szCs w:val="24"/>
        </w:rPr>
      </w:pPr>
      <w:r>
        <w:rPr>
          <w:rFonts w:eastAsia="Cambria"/>
          <w:b/>
          <w:sz w:val="24"/>
          <w:szCs w:val="24"/>
        </w:rPr>
        <w:t>§2</w:t>
      </w:r>
      <w:r w:rsidR="00B43B37">
        <w:rPr>
          <w:rFonts w:eastAsia="Cambria"/>
          <w:b/>
          <w:sz w:val="24"/>
          <w:szCs w:val="24"/>
        </w:rPr>
        <w:t>3</w:t>
      </w:r>
    </w:p>
    <w:p w14:paraId="173FF038" w14:textId="77777777" w:rsidR="005C08F1" w:rsidRPr="00494156" w:rsidRDefault="005C08F1" w:rsidP="005C08F1">
      <w:pPr>
        <w:spacing w:line="276" w:lineRule="auto"/>
        <w:jc w:val="center"/>
        <w:rPr>
          <w:rFonts w:eastAsia="Cambria"/>
          <w:b/>
          <w:sz w:val="24"/>
          <w:szCs w:val="24"/>
        </w:rPr>
      </w:pPr>
      <w:r w:rsidRPr="00494156">
        <w:rPr>
          <w:rFonts w:eastAsia="Cambria"/>
          <w:b/>
          <w:sz w:val="24"/>
          <w:szCs w:val="24"/>
        </w:rPr>
        <w:t>Postanowienia końcowe</w:t>
      </w:r>
    </w:p>
    <w:p w14:paraId="0AEF55FC" w14:textId="77777777" w:rsidR="005C08F1" w:rsidRPr="00F061B4" w:rsidRDefault="005C08F1" w:rsidP="00F061B4">
      <w:pPr>
        <w:spacing w:line="276" w:lineRule="auto"/>
        <w:ind w:left="284" w:hanging="284"/>
        <w:jc w:val="both"/>
        <w:rPr>
          <w:rFonts w:eastAsia="Cambria"/>
          <w:sz w:val="24"/>
          <w:szCs w:val="24"/>
        </w:rPr>
      </w:pPr>
      <w:r w:rsidRPr="00F061B4">
        <w:rPr>
          <w:rFonts w:eastAsia="Cambria"/>
          <w:sz w:val="24"/>
          <w:szCs w:val="24"/>
        </w:rPr>
        <w:t xml:space="preserve">1. Strony zobowiązują się do zachowania w tajemnicy wszelkich informacji pozostających </w:t>
      </w:r>
      <w:r w:rsidRPr="00F061B4">
        <w:rPr>
          <w:rFonts w:eastAsia="Cambria"/>
          <w:sz w:val="24"/>
          <w:szCs w:val="24"/>
        </w:rPr>
        <w:br/>
        <w:t xml:space="preserve">w związku z wykonaniem niniejszej umowy, chyba, że obowiązek przekazania informacji dotyczących zawarcia realizacji lub wykonania niniejszej umowy wynikał będzie </w:t>
      </w:r>
      <w:r w:rsidRPr="00F061B4">
        <w:rPr>
          <w:rFonts w:eastAsia="Cambria"/>
          <w:sz w:val="24"/>
          <w:szCs w:val="24"/>
        </w:rPr>
        <w:br/>
        <w:t>z obowiązujących przepisów prawa.</w:t>
      </w:r>
    </w:p>
    <w:p w14:paraId="1AC25C85" w14:textId="77777777" w:rsidR="005C08F1" w:rsidRPr="00F061B4" w:rsidRDefault="005C08F1" w:rsidP="00F061B4">
      <w:pPr>
        <w:spacing w:line="276" w:lineRule="auto"/>
        <w:ind w:left="284" w:hanging="284"/>
        <w:jc w:val="both"/>
        <w:rPr>
          <w:rFonts w:eastAsia="Cambria"/>
          <w:sz w:val="24"/>
          <w:szCs w:val="24"/>
        </w:rPr>
      </w:pPr>
      <w:r w:rsidRPr="00F061B4">
        <w:rPr>
          <w:rFonts w:eastAsia="Cambria"/>
          <w:sz w:val="24"/>
          <w:szCs w:val="24"/>
        </w:rPr>
        <w:t xml:space="preserve">2. Każda ze Stron, jeżeli uzna, iż prawidłowe wykonanie niniejszej umowy tego wymaga, może zażądać spotkania w celu wymiany informacji i podjęcia kroków zmierzających </w:t>
      </w:r>
      <w:r w:rsidR="00F061B4">
        <w:rPr>
          <w:rFonts w:eastAsia="Cambria"/>
          <w:sz w:val="24"/>
          <w:szCs w:val="24"/>
        </w:rPr>
        <w:br/>
      </w:r>
      <w:r w:rsidRPr="00F061B4">
        <w:rPr>
          <w:rFonts w:eastAsia="Cambria"/>
          <w:sz w:val="24"/>
          <w:szCs w:val="24"/>
        </w:rPr>
        <w:t>do wyeliminowania wszelkich nieprawidłowości związanych z realizacją umowy.</w:t>
      </w:r>
    </w:p>
    <w:p w14:paraId="2D642818" w14:textId="77777777" w:rsidR="005C08F1" w:rsidRPr="00F061B4" w:rsidRDefault="005C08F1" w:rsidP="00F061B4">
      <w:pPr>
        <w:spacing w:line="276" w:lineRule="auto"/>
        <w:ind w:left="284" w:hanging="284"/>
        <w:jc w:val="both"/>
        <w:rPr>
          <w:rFonts w:eastAsia="Cambria"/>
          <w:sz w:val="24"/>
          <w:szCs w:val="24"/>
        </w:rPr>
      </w:pPr>
      <w:r w:rsidRPr="00F061B4">
        <w:rPr>
          <w:rFonts w:eastAsia="Cambria"/>
          <w:sz w:val="24"/>
          <w:szCs w:val="24"/>
        </w:rPr>
        <w:t>3.Wszelkie zmiany niniejszej umowy wymagają formy pisemnej pod rygorem nieważności.</w:t>
      </w:r>
    </w:p>
    <w:p w14:paraId="7662E906" w14:textId="77777777" w:rsidR="005C08F1" w:rsidRPr="00F061B4" w:rsidRDefault="005C08F1" w:rsidP="00F061B4">
      <w:pPr>
        <w:spacing w:line="276" w:lineRule="auto"/>
        <w:ind w:left="284" w:hanging="284"/>
        <w:jc w:val="both"/>
        <w:rPr>
          <w:sz w:val="24"/>
          <w:szCs w:val="24"/>
        </w:rPr>
      </w:pPr>
      <w:r w:rsidRPr="00F061B4">
        <w:rPr>
          <w:rFonts w:eastAsia="Cambria"/>
          <w:sz w:val="24"/>
          <w:szCs w:val="24"/>
        </w:rPr>
        <w:t xml:space="preserve">4. </w:t>
      </w:r>
      <w:r w:rsidRPr="00F061B4">
        <w:rPr>
          <w:sz w:val="24"/>
          <w:szCs w:val="24"/>
        </w:rPr>
        <w:t>W sprawach nie uregulowanych postanowieniami umowy zastosowanie mają przepisy Kodeksu cywilnego.</w:t>
      </w:r>
    </w:p>
    <w:p w14:paraId="4B926FE2" w14:textId="6DF13FD6" w:rsidR="005C08F1" w:rsidRPr="00F061B4" w:rsidRDefault="005C08F1" w:rsidP="00F061B4">
      <w:pPr>
        <w:spacing w:line="276" w:lineRule="auto"/>
        <w:ind w:left="284" w:hanging="284"/>
        <w:jc w:val="both"/>
        <w:rPr>
          <w:sz w:val="24"/>
          <w:szCs w:val="24"/>
        </w:rPr>
      </w:pPr>
      <w:r w:rsidRPr="00F061B4">
        <w:rPr>
          <w:sz w:val="24"/>
          <w:szCs w:val="24"/>
        </w:rPr>
        <w:t>5. Strony deklarują, iż w razie powstania jakiegokolwiek sporu wynikającego z interpretacji lub wykonania umowy, podejmą w dobrej wierze rokowania w celu</w:t>
      </w:r>
      <w:r w:rsidR="00F061B4">
        <w:rPr>
          <w:sz w:val="24"/>
          <w:szCs w:val="24"/>
        </w:rPr>
        <w:t xml:space="preserve"> polubownego rozwiązania sporu.</w:t>
      </w:r>
      <w:r w:rsidRPr="00F061B4">
        <w:rPr>
          <w:sz w:val="24"/>
          <w:szCs w:val="24"/>
        </w:rPr>
        <w:t xml:space="preserve"> Jeżeli rokowania, o których mowa wyżej nie doprowadzą</w:t>
      </w:r>
      <w:r w:rsidR="00C0496A">
        <w:rPr>
          <w:sz w:val="24"/>
          <w:szCs w:val="24"/>
        </w:rPr>
        <w:t xml:space="preserve"> </w:t>
      </w:r>
      <w:r w:rsidRPr="00F061B4">
        <w:rPr>
          <w:sz w:val="24"/>
          <w:szCs w:val="24"/>
        </w:rPr>
        <w:t>do polubownego rozwiązania to w terminie 7 dni od pisemnego wezwania do wszczęcia rokowań, spór taki strony poddają rozstrzygnięciu przez Sąd właściwy dla siedziby Zamawiającego.</w:t>
      </w:r>
    </w:p>
    <w:p w14:paraId="4BDB0FBC" w14:textId="77777777" w:rsidR="005C08F1" w:rsidRPr="00F061B4" w:rsidRDefault="005C08F1" w:rsidP="00F061B4">
      <w:pPr>
        <w:spacing w:line="276" w:lineRule="auto"/>
        <w:ind w:left="284" w:hanging="284"/>
        <w:jc w:val="both"/>
        <w:rPr>
          <w:rFonts w:eastAsia="Cambria"/>
          <w:sz w:val="24"/>
          <w:szCs w:val="24"/>
        </w:rPr>
      </w:pPr>
      <w:r w:rsidRPr="00F061B4">
        <w:rPr>
          <w:rFonts w:eastAsia="Cambria"/>
          <w:sz w:val="24"/>
          <w:szCs w:val="24"/>
        </w:rPr>
        <w:t>6. Umowa niniejsza sporządzona została w 3 jednobrzmiąco egzemplarzach., dwa dla Zamawiającego, jeden dla Wykonawcy.</w:t>
      </w:r>
    </w:p>
    <w:p w14:paraId="2DF788F2" w14:textId="77777777" w:rsidR="005C08F1" w:rsidRPr="00494156" w:rsidRDefault="005C08F1" w:rsidP="005C08F1">
      <w:pPr>
        <w:spacing w:line="276" w:lineRule="auto"/>
        <w:jc w:val="both"/>
        <w:rPr>
          <w:rFonts w:eastAsia="Cambria"/>
          <w:b/>
          <w:sz w:val="24"/>
          <w:szCs w:val="24"/>
        </w:rPr>
      </w:pPr>
    </w:p>
    <w:p w14:paraId="0C4D8A1A" w14:textId="77777777" w:rsidR="005C08F1" w:rsidRPr="00AB7E1C" w:rsidRDefault="005C08F1" w:rsidP="005C08F1">
      <w:pPr>
        <w:spacing w:line="276" w:lineRule="auto"/>
        <w:jc w:val="both"/>
        <w:rPr>
          <w:rFonts w:eastAsia="Cambria"/>
          <w:b/>
        </w:rPr>
      </w:pPr>
      <w:r w:rsidRPr="00AB7E1C">
        <w:rPr>
          <w:rFonts w:eastAsia="Cambria"/>
        </w:rPr>
        <w:t>Załącznikami do umowy są:</w:t>
      </w:r>
    </w:p>
    <w:p w14:paraId="15B7C74A" w14:textId="77777777" w:rsidR="005C08F1" w:rsidRPr="00AB7E1C" w:rsidRDefault="005C08F1" w:rsidP="005C08F1">
      <w:pPr>
        <w:spacing w:line="276" w:lineRule="auto"/>
        <w:jc w:val="both"/>
        <w:rPr>
          <w:rFonts w:eastAsia="Cambria"/>
        </w:rPr>
      </w:pPr>
      <w:r w:rsidRPr="00AB7E1C">
        <w:rPr>
          <w:rFonts w:eastAsia="Cambria"/>
        </w:rPr>
        <w:t>Formularz ofertowy – zał. Nr 1</w:t>
      </w:r>
    </w:p>
    <w:p w14:paraId="46650C11" w14:textId="77777777" w:rsidR="005C08F1" w:rsidRPr="00AB7E1C" w:rsidRDefault="005C08F1" w:rsidP="005C08F1">
      <w:pPr>
        <w:spacing w:line="276" w:lineRule="auto"/>
        <w:jc w:val="both"/>
        <w:rPr>
          <w:rFonts w:eastAsia="Cambria"/>
        </w:rPr>
      </w:pPr>
      <w:r w:rsidRPr="00AB7E1C">
        <w:rPr>
          <w:rFonts w:eastAsia="Cambria"/>
        </w:rPr>
        <w:t>Harmonogram rzeczowo – finansowy – zał. Nr 2</w:t>
      </w:r>
    </w:p>
    <w:p w14:paraId="2D8CCC22" w14:textId="77777777" w:rsidR="005C08F1" w:rsidRPr="00AB7E1C" w:rsidRDefault="005C08F1" w:rsidP="005C08F1">
      <w:pPr>
        <w:spacing w:line="276" w:lineRule="auto"/>
        <w:jc w:val="both"/>
        <w:rPr>
          <w:rFonts w:eastAsia="Cambria"/>
        </w:rPr>
      </w:pPr>
      <w:r w:rsidRPr="00AB7E1C">
        <w:rPr>
          <w:rFonts w:eastAsia="Cambria"/>
        </w:rPr>
        <w:lastRenderedPageBreak/>
        <w:t>Specyfikacja Warunków Zamówienia wraz z załącznikami – zał. Nr 3.</w:t>
      </w:r>
    </w:p>
    <w:p w14:paraId="0D7FF3AB" w14:textId="77777777" w:rsidR="005C08F1" w:rsidRPr="00AB7E1C" w:rsidRDefault="005C08F1" w:rsidP="005C08F1">
      <w:pPr>
        <w:spacing w:line="276" w:lineRule="auto"/>
        <w:jc w:val="both"/>
        <w:rPr>
          <w:rFonts w:eastAsia="Cambria"/>
        </w:rPr>
      </w:pPr>
      <w:r w:rsidRPr="00AB7E1C">
        <w:rPr>
          <w:rFonts w:eastAsia="Cambria"/>
        </w:rPr>
        <w:t>Oświadczenie podwykonawcy– zał. Nr 4.</w:t>
      </w:r>
    </w:p>
    <w:p w14:paraId="00B3AD42" w14:textId="77777777" w:rsidR="005C08F1" w:rsidRDefault="005C08F1" w:rsidP="005C08F1">
      <w:pPr>
        <w:spacing w:line="276" w:lineRule="auto"/>
        <w:jc w:val="both"/>
        <w:rPr>
          <w:rFonts w:eastAsia="Cambria"/>
        </w:rPr>
      </w:pPr>
      <w:r w:rsidRPr="00AB7E1C">
        <w:rPr>
          <w:rFonts w:eastAsia="Cambria"/>
        </w:rPr>
        <w:t>Oświadczenie dalszego podwykonawcy– zał. Nr 5.</w:t>
      </w:r>
    </w:p>
    <w:p w14:paraId="080A710E" w14:textId="77777777" w:rsidR="005C08F1" w:rsidRPr="008A5501" w:rsidRDefault="005C08F1" w:rsidP="005C08F1">
      <w:pPr>
        <w:spacing w:line="276" w:lineRule="auto"/>
        <w:jc w:val="both"/>
        <w:rPr>
          <w:rFonts w:eastAsia="Cambria"/>
        </w:rPr>
      </w:pPr>
    </w:p>
    <w:p w14:paraId="139FE2C8" w14:textId="77777777" w:rsidR="0011403E" w:rsidRPr="00494156" w:rsidRDefault="005C08F1" w:rsidP="0011403E">
      <w:pPr>
        <w:spacing w:line="276" w:lineRule="auto"/>
        <w:ind w:right="-3792"/>
        <w:jc w:val="both"/>
        <w:rPr>
          <w:rFonts w:eastAsia="Cambria"/>
          <w:b/>
          <w:sz w:val="24"/>
          <w:szCs w:val="24"/>
        </w:rPr>
      </w:pPr>
      <w:r w:rsidRPr="00494156">
        <w:rPr>
          <w:rFonts w:eastAsia="Cambria"/>
          <w:b/>
          <w:sz w:val="24"/>
          <w:szCs w:val="24"/>
        </w:rPr>
        <w:t>Zamawiający:</w:t>
      </w:r>
      <w:r w:rsidRPr="00494156">
        <w:rPr>
          <w:sz w:val="24"/>
          <w:szCs w:val="24"/>
        </w:rPr>
        <w:t xml:space="preserve">        </w:t>
      </w:r>
      <w:r w:rsidR="0011403E">
        <w:rPr>
          <w:sz w:val="24"/>
          <w:szCs w:val="24"/>
        </w:rPr>
        <w:t xml:space="preserve">                                                                               </w:t>
      </w:r>
      <w:r w:rsidRPr="00494156">
        <w:rPr>
          <w:sz w:val="24"/>
          <w:szCs w:val="24"/>
        </w:rPr>
        <w:t xml:space="preserve"> </w:t>
      </w:r>
      <w:r w:rsidR="0011403E" w:rsidRPr="00494156">
        <w:rPr>
          <w:rFonts w:eastAsia="Cambria"/>
          <w:b/>
          <w:sz w:val="24"/>
          <w:szCs w:val="24"/>
        </w:rPr>
        <w:t>Wykonawca:</w:t>
      </w:r>
    </w:p>
    <w:p w14:paraId="77CBD693" w14:textId="77777777" w:rsidR="005C08F1" w:rsidRPr="00855294" w:rsidRDefault="005C08F1" w:rsidP="005C08F1">
      <w:pPr>
        <w:spacing w:line="276" w:lineRule="auto"/>
        <w:ind w:right="-3792"/>
        <w:jc w:val="both"/>
        <w:rPr>
          <w:sz w:val="24"/>
          <w:szCs w:val="24"/>
        </w:rPr>
      </w:pPr>
      <w:r w:rsidRPr="00494156">
        <w:rPr>
          <w:sz w:val="24"/>
          <w:szCs w:val="24"/>
        </w:rPr>
        <w:t xml:space="preserve">                                                                         </w:t>
      </w:r>
      <w:r w:rsidR="00B75ED0">
        <w:rPr>
          <w:sz w:val="24"/>
          <w:szCs w:val="24"/>
        </w:rPr>
        <w:t xml:space="preserve">                           </w:t>
      </w:r>
    </w:p>
    <w:p w14:paraId="61F3CBA2" w14:textId="77777777" w:rsidR="005C08F1" w:rsidRDefault="005C08F1" w:rsidP="005C08F1">
      <w:pPr>
        <w:spacing w:line="276" w:lineRule="auto"/>
        <w:jc w:val="both"/>
        <w:rPr>
          <w:rFonts w:eastAsia="Cambria"/>
          <w:i/>
          <w:sz w:val="24"/>
          <w:szCs w:val="24"/>
        </w:rPr>
      </w:pPr>
      <w:bookmarkStart w:id="14" w:name="page38"/>
      <w:bookmarkEnd w:id="14"/>
      <w:r w:rsidRPr="00494156">
        <w:rPr>
          <w:rFonts w:eastAsia="Cambria"/>
          <w:i/>
          <w:sz w:val="24"/>
          <w:szCs w:val="24"/>
        </w:rPr>
        <w:t>(Imię i Nazwisko, funkcja)</w:t>
      </w:r>
    </w:p>
    <w:p w14:paraId="60D8029B" w14:textId="77777777" w:rsidR="00B75ED0" w:rsidRDefault="00B75ED0" w:rsidP="005C08F1">
      <w:pPr>
        <w:spacing w:line="276" w:lineRule="auto"/>
        <w:jc w:val="both"/>
        <w:rPr>
          <w:rFonts w:eastAsia="Cambria"/>
          <w:i/>
          <w:sz w:val="24"/>
          <w:szCs w:val="24"/>
        </w:rPr>
      </w:pPr>
    </w:p>
    <w:p w14:paraId="59E8DEB5" w14:textId="77777777" w:rsidR="0011403E" w:rsidRPr="00494156" w:rsidRDefault="0011403E" w:rsidP="005C08F1">
      <w:pPr>
        <w:spacing w:line="276" w:lineRule="auto"/>
        <w:jc w:val="both"/>
        <w:rPr>
          <w:rFonts w:eastAsia="Cambria"/>
          <w:i/>
          <w:sz w:val="24"/>
          <w:szCs w:val="24"/>
        </w:rPr>
      </w:pPr>
    </w:p>
    <w:p w14:paraId="55B49CE5" w14:textId="77777777" w:rsidR="005C08F1" w:rsidRDefault="005C08F1" w:rsidP="005C08F1">
      <w:pPr>
        <w:spacing w:line="276" w:lineRule="auto"/>
        <w:jc w:val="both"/>
        <w:rPr>
          <w:rFonts w:eastAsia="Cambria"/>
          <w:i/>
          <w:sz w:val="24"/>
          <w:szCs w:val="24"/>
        </w:rPr>
      </w:pPr>
      <w:r w:rsidRPr="00494156">
        <w:rPr>
          <w:rFonts w:eastAsia="Cambria"/>
          <w:i/>
          <w:sz w:val="24"/>
          <w:szCs w:val="24"/>
        </w:rPr>
        <w:t>(Imię i Nazwisko, funkcja)(kontrasygnata Skarbnika</w:t>
      </w:r>
    </w:p>
    <w:p w14:paraId="0CF3E08D" w14:textId="77777777" w:rsidR="000B3CCB" w:rsidRDefault="000B3CCB" w:rsidP="00855294">
      <w:pPr>
        <w:spacing w:line="276" w:lineRule="auto"/>
        <w:rPr>
          <w:rFonts w:eastAsia="Cambria"/>
          <w:b/>
          <w:sz w:val="24"/>
          <w:szCs w:val="24"/>
        </w:rPr>
      </w:pPr>
    </w:p>
    <w:p w14:paraId="151E720D" w14:textId="77777777" w:rsidR="00C0496A" w:rsidRDefault="00C0496A" w:rsidP="005C08F1">
      <w:pPr>
        <w:spacing w:line="276" w:lineRule="auto"/>
        <w:jc w:val="right"/>
        <w:rPr>
          <w:rFonts w:eastAsia="Cambria"/>
          <w:b/>
          <w:sz w:val="24"/>
          <w:szCs w:val="24"/>
        </w:rPr>
      </w:pPr>
    </w:p>
    <w:p w14:paraId="3924E5D0" w14:textId="77777777" w:rsidR="00C0496A" w:rsidRDefault="00C0496A" w:rsidP="005C08F1">
      <w:pPr>
        <w:spacing w:line="276" w:lineRule="auto"/>
        <w:jc w:val="right"/>
        <w:rPr>
          <w:rFonts w:eastAsia="Cambria"/>
          <w:b/>
          <w:sz w:val="24"/>
          <w:szCs w:val="24"/>
        </w:rPr>
      </w:pPr>
    </w:p>
    <w:p w14:paraId="76F55534" w14:textId="77777777" w:rsidR="00C0496A" w:rsidRDefault="00C0496A" w:rsidP="005C08F1">
      <w:pPr>
        <w:spacing w:line="276" w:lineRule="auto"/>
        <w:jc w:val="right"/>
        <w:rPr>
          <w:rFonts w:eastAsia="Cambria"/>
          <w:b/>
          <w:sz w:val="24"/>
          <w:szCs w:val="24"/>
        </w:rPr>
      </w:pPr>
    </w:p>
    <w:p w14:paraId="756F3116" w14:textId="77777777" w:rsidR="00C0496A" w:rsidRDefault="00C0496A" w:rsidP="005C08F1">
      <w:pPr>
        <w:spacing w:line="276" w:lineRule="auto"/>
        <w:jc w:val="right"/>
        <w:rPr>
          <w:rFonts w:eastAsia="Cambria"/>
          <w:b/>
          <w:sz w:val="24"/>
          <w:szCs w:val="24"/>
        </w:rPr>
      </w:pPr>
    </w:p>
    <w:p w14:paraId="33FF194A" w14:textId="77777777" w:rsidR="00C0496A" w:rsidRDefault="00C0496A" w:rsidP="005C08F1">
      <w:pPr>
        <w:spacing w:line="276" w:lineRule="auto"/>
        <w:jc w:val="right"/>
        <w:rPr>
          <w:rFonts w:eastAsia="Cambria"/>
          <w:b/>
          <w:sz w:val="24"/>
          <w:szCs w:val="24"/>
        </w:rPr>
      </w:pPr>
    </w:p>
    <w:p w14:paraId="51796D86" w14:textId="77777777" w:rsidR="00C0496A" w:rsidRDefault="00C0496A" w:rsidP="005C08F1">
      <w:pPr>
        <w:spacing w:line="276" w:lineRule="auto"/>
        <w:jc w:val="right"/>
        <w:rPr>
          <w:rFonts w:eastAsia="Cambria"/>
          <w:b/>
          <w:sz w:val="24"/>
          <w:szCs w:val="24"/>
        </w:rPr>
      </w:pPr>
    </w:p>
    <w:p w14:paraId="4A99A6B8" w14:textId="77777777" w:rsidR="00C0496A" w:rsidRDefault="00C0496A" w:rsidP="005C08F1">
      <w:pPr>
        <w:spacing w:line="276" w:lineRule="auto"/>
        <w:jc w:val="right"/>
        <w:rPr>
          <w:rFonts w:eastAsia="Cambria"/>
          <w:b/>
          <w:sz w:val="24"/>
          <w:szCs w:val="24"/>
        </w:rPr>
      </w:pPr>
    </w:p>
    <w:p w14:paraId="579C1FE3" w14:textId="77777777" w:rsidR="00C0496A" w:rsidRDefault="00C0496A" w:rsidP="005C08F1">
      <w:pPr>
        <w:spacing w:line="276" w:lineRule="auto"/>
        <w:jc w:val="right"/>
        <w:rPr>
          <w:rFonts w:eastAsia="Cambria"/>
          <w:b/>
          <w:sz w:val="24"/>
          <w:szCs w:val="24"/>
        </w:rPr>
      </w:pPr>
    </w:p>
    <w:p w14:paraId="2102B70C" w14:textId="77777777" w:rsidR="00C0496A" w:rsidRDefault="00C0496A" w:rsidP="005C08F1">
      <w:pPr>
        <w:spacing w:line="276" w:lineRule="auto"/>
        <w:jc w:val="right"/>
        <w:rPr>
          <w:rFonts w:eastAsia="Cambria"/>
          <w:b/>
          <w:sz w:val="24"/>
          <w:szCs w:val="24"/>
        </w:rPr>
      </w:pPr>
    </w:p>
    <w:p w14:paraId="1019A0C8" w14:textId="77777777" w:rsidR="00C0496A" w:rsidRDefault="00C0496A" w:rsidP="005C08F1">
      <w:pPr>
        <w:spacing w:line="276" w:lineRule="auto"/>
        <w:jc w:val="right"/>
        <w:rPr>
          <w:rFonts w:eastAsia="Cambria"/>
          <w:b/>
          <w:sz w:val="24"/>
          <w:szCs w:val="24"/>
        </w:rPr>
      </w:pPr>
    </w:p>
    <w:p w14:paraId="3FE2E2AC" w14:textId="77777777" w:rsidR="00C0496A" w:rsidRDefault="00C0496A" w:rsidP="005C08F1">
      <w:pPr>
        <w:spacing w:line="276" w:lineRule="auto"/>
        <w:jc w:val="right"/>
        <w:rPr>
          <w:rFonts w:eastAsia="Cambria"/>
          <w:b/>
          <w:sz w:val="24"/>
          <w:szCs w:val="24"/>
        </w:rPr>
      </w:pPr>
    </w:p>
    <w:p w14:paraId="7DE43C8B" w14:textId="77777777" w:rsidR="00C0496A" w:rsidRDefault="00C0496A" w:rsidP="005C08F1">
      <w:pPr>
        <w:spacing w:line="276" w:lineRule="auto"/>
        <w:jc w:val="right"/>
        <w:rPr>
          <w:rFonts w:eastAsia="Cambria"/>
          <w:b/>
          <w:sz w:val="24"/>
          <w:szCs w:val="24"/>
        </w:rPr>
      </w:pPr>
    </w:p>
    <w:p w14:paraId="166EDB8A" w14:textId="77777777" w:rsidR="00C0496A" w:rsidRDefault="00C0496A" w:rsidP="005C08F1">
      <w:pPr>
        <w:spacing w:line="276" w:lineRule="auto"/>
        <w:jc w:val="right"/>
        <w:rPr>
          <w:rFonts w:eastAsia="Cambria"/>
          <w:b/>
          <w:sz w:val="24"/>
          <w:szCs w:val="24"/>
        </w:rPr>
      </w:pPr>
    </w:p>
    <w:p w14:paraId="44D37D4D" w14:textId="77777777" w:rsidR="00C0496A" w:rsidRDefault="00C0496A" w:rsidP="005C08F1">
      <w:pPr>
        <w:spacing w:line="276" w:lineRule="auto"/>
        <w:jc w:val="right"/>
        <w:rPr>
          <w:rFonts w:eastAsia="Cambria"/>
          <w:b/>
          <w:sz w:val="24"/>
          <w:szCs w:val="24"/>
        </w:rPr>
      </w:pPr>
    </w:p>
    <w:p w14:paraId="130B3F77" w14:textId="77777777" w:rsidR="00595DFE" w:rsidRDefault="00595DFE" w:rsidP="005C08F1">
      <w:pPr>
        <w:spacing w:line="276" w:lineRule="auto"/>
        <w:jc w:val="right"/>
        <w:rPr>
          <w:rFonts w:eastAsia="Cambria"/>
          <w:b/>
          <w:sz w:val="24"/>
          <w:szCs w:val="24"/>
        </w:rPr>
      </w:pPr>
    </w:p>
    <w:p w14:paraId="41310022" w14:textId="77777777" w:rsidR="00595DFE" w:rsidRDefault="00595DFE" w:rsidP="005C08F1">
      <w:pPr>
        <w:spacing w:line="276" w:lineRule="auto"/>
        <w:jc w:val="right"/>
        <w:rPr>
          <w:rFonts w:eastAsia="Cambria"/>
          <w:b/>
          <w:sz w:val="24"/>
          <w:szCs w:val="24"/>
        </w:rPr>
      </w:pPr>
    </w:p>
    <w:p w14:paraId="73D937AE" w14:textId="77777777" w:rsidR="00595DFE" w:rsidRDefault="00595DFE" w:rsidP="005C08F1">
      <w:pPr>
        <w:spacing w:line="276" w:lineRule="auto"/>
        <w:jc w:val="right"/>
        <w:rPr>
          <w:rFonts w:eastAsia="Cambria"/>
          <w:b/>
          <w:sz w:val="24"/>
          <w:szCs w:val="24"/>
        </w:rPr>
      </w:pPr>
    </w:p>
    <w:p w14:paraId="21A985DC" w14:textId="77777777" w:rsidR="00595DFE" w:rsidRDefault="00595DFE" w:rsidP="005C08F1">
      <w:pPr>
        <w:spacing w:line="276" w:lineRule="auto"/>
        <w:jc w:val="right"/>
        <w:rPr>
          <w:rFonts w:eastAsia="Cambria"/>
          <w:b/>
          <w:sz w:val="24"/>
          <w:szCs w:val="24"/>
        </w:rPr>
      </w:pPr>
    </w:p>
    <w:p w14:paraId="155C4454" w14:textId="77777777" w:rsidR="00595DFE" w:rsidRDefault="00595DFE" w:rsidP="005C08F1">
      <w:pPr>
        <w:spacing w:line="276" w:lineRule="auto"/>
        <w:jc w:val="right"/>
        <w:rPr>
          <w:rFonts w:eastAsia="Cambria"/>
          <w:b/>
          <w:sz w:val="24"/>
          <w:szCs w:val="24"/>
        </w:rPr>
      </w:pPr>
    </w:p>
    <w:p w14:paraId="563F2F87" w14:textId="77777777" w:rsidR="00595DFE" w:rsidRDefault="00595DFE" w:rsidP="005C08F1">
      <w:pPr>
        <w:spacing w:line="276" w:lineRule="auto"/>
        <w:jc w:val="right"/>
        <w:rPr>
          <w:rFonts w:eastAsia="Cambria"/>
          <w:b/>
          <w:sz w:val="24"/>
          <w:szCs w:val="24"/>
        </w:rPr>
      </w:pPr>
    </w:p>
    <w:p w14:paraId="4EB60C8C" w14:textId="77777777" w:rsidR="00595DFE" w:rsidRDefault="00595DFE" w:rsidP="005C08F1">
      <w:pPr>
        <w:spacing w:line="276" w:lineRule="auto"/>
        <w:jc w:val="right"/>
        <w:rPr>
          <w:rFonts w:eastAsia="Cambria"/>
          <w:b/>
          <w:sz w:val="24"/>
          <w:szCs w:val="24"/>
        </w:rPr>
      </w:pPr>
    </w:p>
    <w:p w14:paraId="24B20952" w14:textId="77777777" w:rsidR="00595DFE" w:rsidRDefault="00595DFE" w:rsidP="005C08F1">
      <w:pPr>
        <w:spacing w:line="276" w:lineRule="auto"/>
        <w:jc w:val="right"/>
        <w:rPr>
          <w:rFonts w:eastAsia="Cambria"/>
          <w:b/>
          <w:sz w:val="24"/>
          <w:szCs w:val="24"/>
        </w:rPr>
      </w:pPr>
    </w:p>
    <w:p w14:paraId="233A98F1" w14:textId="77777777" w:rsidR="00595DFE" w:rsidRDefault="00595DFE" w:rsidP="005C08F1">
      <w:pPr>
        <w:spacing w:line="276" w:lineRule="auto"/>
        <w:jc w:val="right"/>
        <w:rPr>
          <w:rFonts w:eastAsia="Cambria"/>
          <w:b/>
          <w:sz w:val="24"/>
          <w:szCs w:val="24"/>
        </w:rPr>
      </w:pPr>
    </w:p>
    <w:p w14:paraId="11397E7D" w14:textId="77777777" w:rsidR="00595DFE" w:rsidRDefault="00595DFE" w:rsidP="005C08F1">
      <w:pPr>
        <w:spacing w:line="276" w:lineRule="auto"/>
        <w:jc w:val="right"/>
        <w:rPr>
          <w:rFonts w:eastAsia="Cambria"/>
          <w:b/>
          <w:sz w:val="24"/>
          <w:szCs w:val="24"/>
        </w:rPr>
      </w:pPr>
    </w:p>
    <w:p w14:paraId="1CDADA53" w14:textId="77777777" w:rsidR="00595DFE" w:rsidRDefault="00595DFE" w:rsidP="005C08F1">
      <w:pPr>
        <w:spacing w:line="276" w:lineRule="auto"/>
        <w:jc w:val="right"/>
        <w:rPr>
          <w:rFonts w:eastAsia="Cambria"/>
          <w:b/>
          <w:sz w:val="24"/>
          <w:szCs w:val="24"/>
        </w:rPr>
      </w:pPr>
    </w:p>
    <w:p w14:paraId="127BADEB" w14:textId="77777777" w:rsidR="00595DFE" w:rsidRDefault="00595DFE" w:rsidP="005C08F1">
      <w:pPr>
        <w:spacing w:line="276" w:lineRule="auto"/>
        <w:jc w:val="right"/>
        <w:rPr>
          <w:rFonts w:eastAsia="Cambria"/>
          <w:b/>
          <w:sz w:val="24"/>
          <w:szCs w:val="24"/>
        </w:rPr>
      </w:pPr>
    </w:p>
    <w:p w14:paraId="7D6FEA23" w14:textId="77777777" w:rsidR="00595DFE" w:rsidRDefault="00595DFE" w:rsidP="005C08F1">
      <w:pPr>
        <w:spacing w:line="276" w:lineRule="auto"/>
        <w:jc w:val="right"/>
        <w:rPr>
          <w:rFonts w:eastAsia="Cambria"/>
          <w:b/>
          <w:sz w:val="24"/>
          <w:szCs w:val="24"/>
        </w:rPr>
      </w:pPr>
    </w:p>
    <w:p w14:paraId="59C4BC2F" w14:textId="77777777" w:rsidR="00595DFE" w:rsidRDefault="00595DFE" w:rsidP="005C08F1">
      <w:pPr>
        <w:spacing w:line="276" w:lineRule="auto"/>
        <w:jc w:val="right"/>
        <w:rPr>
          <w:rFonts w:eastAsia="Cambria"/>
          <w:b/>
          <w:sz w:val="24"/>
          <w:szCs w:val="24"/>
        </w:rPr>
      </w:pPr>
    </w:p>
    <w:p w14:paraId="65FAD65B" w14:textId="77777777" w:rsidR="00595DFE" w:rsidRDefault="00595DFE" w:rsidP="005C08F1">
      <w:pPr>
        <w:spacing w:line="276" w:lineRule="auto"/>
        <w:jc w:val="right"/>
        <w:rPr>
          <w:rFonts w:eastAsia="Cambria"/>
          <w:b/>
          <w:sz w:val="24"/>
          <w:szCs w:val="24"/>
        </w:rPr>
      </w:pPr>
    </w:p>
    <w:p w14:paraId="50D27C72" w14:textId="77777777" w:rsidR="00595DFE" w:rsidRDefault="00595DFE" w:rsidP="005C08F1">
      <w:pPr>
        <w:spacing w:line="276" w:lineRule="auto"/>
        <w:jc w:val="right"/>
        <w:rPr>
          <w:rFonts w:eastAsia="Cambria"/>
          <w:b/>
          <w:sz w:val="24"/>
          <w:szCs w:val="24"/>
        </w:rPr>
      </w:pPr>
    </w:p>
    <w:p w14:paraId="47ACA25A" w14:textId="77777777" w:rsidR="00595DFE" w:rsidRDefault="00595DFE" w:rsidP="005C08F1">
      <w:pPr>
        <w:spacing w:line="276" w:lineRule="auto"/>
        <w:jc w:val="right"/>
        <w:rPr>
          <w:rFonts w:eastAsia="Cambria"/>
          <w:b/>
          <w:sz w:val="24"/>
          <w:szCs w:val="24"/>
        </w:rPr>
      </w:pPr>
    </w:p>
    <w:p w14:paraId="735F97AA" w14:textId="77777777" w:rsidR="00595DFE" w:rsidRDefault="00595DFE" w:rsidP="005C08F1">
      <w:pPr>
        <w:spacing w:line="276" w:lineRule="auto"/>
        <w:jc w:val="right"/>
        <w:rPr>
          <w:rFonts w:eastAsia="Cambria"/>
          <w:b/>
          <w:sz w:val="24"/>
          <w:szCs w:val="24"/>
        </w:rPr>
      </w:pPr>
    </w:p>
    <w:p w14:paraId="00E8068F" w14:textId="77777777" w:rsidR="00C0496A" w:rsidRDefault="00C0496A" w:rsidP="00524DAC">
      <w:pPr>
        <w:spacing w:line="276" w:lineRule="auto"/>
        <w:rPr>
          <w:rFonts w:eastAsia="Cambria"/>
          <w:b/>
          <w:sz w:val="24"/>
          <w:szCs w:val="24"/>
        </w:rPr>
      </w:pPr>
    </w:p>
    <w:p w14:paraId="733DD813" w14:textId="007AC519" w:rsidR="005C08F1" w:rsidRPr="00614FCC" w:rsidRDefault="005C08F1" w:rsidP="005C08F1">
      <w:pPr>
        <w:spacing w:line="276" w:lineRule="auto"/>
        <w:jc w:val="right"/>
        <w:rPr>
          <w:rFonts w:eastAsia="Cambria"/>
          <w:b/>
          <w:sz w:val="24"/>
          <w:szCs w:val="24"/>
        </w:rPr>
      </w:pPr>
      <w:r>
        <w:rPr>
          <w:rFonts w:eastAsia="Cambria"/>
          <w:b/>
          <w:sz w:val="24"/>
          <w:szCs w:val="24"/>
        </w:rPr>
        <w:lastRenderedPageBreak/>
        <w:t>Załącznik Nr 4</w:t>
      </w:r>
      <w:r w:rsidRPr="00614FCC">
        <w:rPr>
          <w:rFonts w:eastAsia="Cambria"/>
          <w:b/>
          <w:sz w:val="24"/>
          <w:szCs w:val="24"/>
        </w:rPr>
        <w:t xml:space="preserve"> do umowy</w:t>
      </w:r>
    </w:p>
    <w:p w14:paraId="2697408C" w14:textId="77777777" w:rsidR="005C08F1" w:rsidRPr="00614FCC" w:rsidRDefault="005C08F1" w:rsidP="005C08F1">
      <w:pPr>
        <w:spacing w:line="276" w:lineRule="auto"/>
        <w:rPr>
          <w:sz w:val="24"/>
          <w:szCs w:val="24"/>
        </w:rPr>
      </w:pPr>
    </w:p>
    <w:p w14:paraId="13940737"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30E57FFB"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6F6B8018" w14:textId="77777777" w:rsidR="005C08F1" w:rsidRPr="00614FCC" w:rsidRDefault="005C08F1" w:rsidP="005C08F1">
      <w:pPr>
        <w:spacing w:line="276" w:lineRule="auto"/>
        <w:rPr>
          <w:sz w:val="24"/>
          <w:szCs w:val="24"/>
        </w:rPr>
      </w:pPr>
    </w:p>
    <w:p w14:paraId="0A1E169A"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3F55CB6A" w14:textId="77777777" w:rsidR="005C08F1" w:rsidRPr="00614FCC" w:rsidRDefault="005C08F1" w:rsidP="005C08F1">
      <w:pPr>
        <w:spacing w:line="276" w:lineRule="auto"/>
        <w:rPr>
          <w:rFonts w:eastAsia="Cambria"/>
          <w:i/>
          <w:sz w:val="24"/>
          <w:szCs w:val="24"/>
        </w:rPr>
      </w:pPr>
      <w:r w:rsidRPr="00614FCC">
        <w:rPr>
          <w:rFonts w:eastAsia="Cambria"/>
          <w:i/>
          <w:sz w:val="24"/>
          <w:szCs w:val="24"/>
        </w:rPr>
        <w:t>nazwa (firma) i adres podwykonawcy</w:t>
      </w:r>
    </w:p>
    <w:p w14:paraId="5969878F" w14:textId="77777777" w:rsidR="005C08F1" w:rsidRPr="00614FCC" w:rsidRDefault="005C08F1" w:rsidP="005C08F1">
      <w:pPr>
        <w:spacing w:line="276" w:lineRule="auto"/>
        <w:rPr>
          <w:sz w:val="24"/>
          <w:szCs w:val="24"/>
        </w:rPr>
      </w:pPr>
    </w:p>
    <w:p w14:paraId="408261ED" w14:textId="77777777" w:rsidR="005C08F1" w:rsidRPr="00614FCC" w:rsidRDefault="005C08F1" w:rsidP="005C08F1">
      <w:pPr>
        <w:spacing w:line="276" w:lineRule="auto"/>
        <w:rPr>
          <w:rFonts w:eastAsia="Cambria"/>
          <w:sz w:val="24"/>
          <w:szCs w:val="24"/>
        </w:rPr>
      </w:pPr>
      <w:r w:rsidRPr="00614FCC">
        <w:rPr>
          <w:rFonts w:eastAsia="Cambria"/>
          <w:sz w:val="24"/>
          <w:szCs w:val="24"/>
        </w:rPr>
        <w:t>…………., dnia ……….</w:t>
      </w:r>
    </w:p>
    <w:p w14:paraId="64F386EE" w14:textId="77777777" w:rsidR="005C08F1" w:rsidRPr="00614FCC" w:rsidRDefault="005C08F1" w:rsidP="005C08F1">
      <w:pPr>
        <w:spacing w:line="276" w:lineRule="auto"/>
        <w:rPr>
          <w:sz w:val="24"/>
          <w:szCs w:val="24"/>
        </w:rPr>
      </w:pPr>
    </w:p>
    <w:p w14:paraId="6D8C3D63" w14:textId="77777777" w:rsidR="005C08F1" w:rsidRPr="00614FCC" w:rsidRDefault="005C08F1" w:rsidP="005C08F1">
      <w:pPr>
        <w:spacing w:line="276" w:lineRule="auto"/>
        <w:jc w:val="center"/>
        <w:rPr>
          <w:rFonts w:eastAsia="Cambria"/>
          <w:b/>
          <w:sz w:val="24"/>
          <w:szCs w:val="24"/>
        </w:rPr>
      </w:pPr>
      <w:r w:rsidRPr="00614FCC">
        <w:rPr>
          <w:rFonts w:eastAsia="Cambria"/>
          <w:b/>
          <w:sz w:val="24"/>
          <w:szCs w:val="24"/>
        </w:rPr>
        <w:t>OŚWIADCZENIE</w:t>
      </w:r>
    </w:p>
    <w:p w14:paraId="381BF281" w14:textId="77777777" w:rsidR="005C08F1" w:rsidRPr="00614FCC" w:rsidRDefault="005C08F1" w:rsidP="005C08F1">
      <w:pPr>
        <w:spacing w:line="276" w:lineRule="auto"/>
        <w:rPr>
          <w:sz w:val="24"/>
          <w:szCs w:val="24"/>
        </w:rPr>
      </w:pPr>
    </w:p>
    <w:p w14:paraId="23331C4D" w14:textId="77777777" w:rsidR="005C08F1" w:rsidRPr="00614FCC" w:rsidRDefault="005C08F1" w:rsidP="005C08F1">
      <w:pPr>
        <w:spacing w:line="276" w:lineRule="auto"/>
        <w:rPr>
          <w:sz w:val="24"/>
          <w:szCs w:val="24"/>
        </w:rPr>
      </w:pPr>
      <w:r w:rsidRPr="00614FCC">
        <w:rPr>
          <w:rFonts w:eastAsia="Cambria"/>
          <w:sz w:val="24"/>
          <w:szCs w:val="24"/>
        </w:rPr>
        <w:t>Reprezentując ………………………………………………………….………………………………………</w:t>
      </w:r>
    </w:p>
    <w:p w14:paraId="7AD17CDA" w14:textId="77777777" w:rsidR="005C08F1" w:rsidRPr="00614FCC" w:rsidRDefault="005C08F1" w:rsidP="005C08F1">
      <w:pPr>
        <w:spacing w:line="276" w:lineRule="auto"/>
        <w:rPr>
          <w:rFonts w:eastAsia="Cambria"/>
          <w:sz w:val="24"/>
          <w:szCs w:val="24"/>
        </w:rPr>
      </w:pPr>
      <w:r w:rsidRPr="00614FCC">
        <w:rPr>
          <w:rFonts w:eastAsia="Cambria"/>
          <w:sz w:val="24"/>
          <w:szCs w:val="24"/>
        </w:rPr>
        <w:t>Nazwa (firma) i adres podwykonawcy</w:t>
      </w:r>
    </w:p>
    <w:p w14:paraId="51AFB0F4" w14:textId="77777777" w:rsidR="005C08F1" w:rsidRPr="00614FCC" w:rsidRDefault="005C08F1" w:rsidP="005C08F1">
      <w:pPr>
        <w:spacing w:line="276" w:lineRule="auto"/>
        <w:rPr>
          <w:sz w:val="24"/>
          <w:szCs w:val="24"/>
        </w:rPr>
      </w:pPr>
    </w:p>
    <w:p w14:paraId="5C2460EC" w14:textId="77777777" w:rsidR="005C08F1" w:rsidRPr="00614FCC" w:rsidRDefault="005C08F1" w:rsidP="005C08F1">
      <w:pPr>
        <w:spacing w:line="276" w:lineRule="auto"/>
        <w:rPr>
          <w:rFonts w:eastAsia="Cambria"/>
          <w:sz w:val="24"/>
          <w:szCs w:val="24"/>
        </w:rPr>
      </w:pPr>
      <w:r w:rsidRPr="00614FCC">
        <w:rPr>
          <w:rFonts w:eastAsia="Cambria"/>
          <w:sz w:val="24"/>
          <w:szCs w:val="24"/>
        </w:rPr>
        <w:t>będącego podwykonawcą …………………………………..…………………………………..……………………</w:t>
      </w:r>
    </w:p>
    <w:p w14:paraId="7AA7273B" w14:textId="77777777" w:rsidR="005C08F1" w:rsidRPr="00614FCC" w:rsidRDefault="005C08F1" w:rsidP="005C08F1">
      <w:pPr>
        <w:spacing w:line="276" w:lineRule="auto"/>
        <w:rPr>
          <w:sz w:val="24"/>
          <w:szCs w:val="24"/>
        </w:rPr>
      </w:pPr>
    </w:p>
    <w:p w14:paraId="7998F90B" w14:textId="77777777" w:rsidR="005C08F1" w:rsidRPr="00614FCC" w:rsidRDefault="005C08F1" w:rsidP="005C08F1">
      <w:pPr>
        <w:spacing w:line="276" w:lineRule="auto"/>
        <w:rPr>
          <w:rFonts w:eastAsia="Cambria"/>
          <w:sz w:val="24"/>
          <w:szCs w:val="24"/>
        </w:rPr>
      </w:pPr>
      <w:r w:rsidRPr="00614FCC">
        <w:rPr>
          <w:rFonts w:eastAsia="Cambria"/>
          <w:sz w:val="24"/>
          <w:szCs w:val="24"/>
        </w:rPr>
        <w:t>Nazwa (firma) i adres podwykonawcy</w:t>
      </w:r>
    </w:p>
    <w:p w14:paraId="7C970983" w14:textId="77777777" w:rsidR="005C08F1" w:rsidRPr="00614FCC" w:rsidRDefault="005C08F1" w:rsidP="005C08F1">
      <w:pPr>
        <w:spacing w:line="276" w:lineRule="auto"/>
        <w:rPr>
          <w:sz w:val="24"/>
          <w:szCs w:val="24"/>
        </w:rPr>
      </w:pPr>
    </w:p>
    <w:p w14:paraId="4954E3CB" w14:textId="77777777" w:rsidR="005C08F1" w:rsidRPr="00614FCC" w:rsidRDefault="005C08F1" w:rsidP="005C08F1">
      <w:pPr>
        <w:spacing w:line="276" w:lineRule="auto"/>
        <w:rPr>
          <w:rFonts w:eastAsia="Cambria"/>
          <w:sz w:val="24"/>
          <w:szCs w:val="24"/>
        </w:rPr>
      </w:pPr>
      <w:r w:rsidRPr="00614FCC">
        <w:rPr>
          <w:rFonts w:eastAsia="Cambria"/>
          <w:sz w:val="24"/>
          <w:szCs w:val="24"/>
        </w:rPr>
        <w:t>w zakresie …………………………………………………………………………………………………</w:t>
      </w:r>
    </w:p>
    <w:p w14:paraId="58B3D0AA" w14:textId="77777777" w:rsidR="005C08F1" w:rsidRPr="00614FCC" w:rsidRDefault="005C08F1" w:rsidP="005C08F1">
      <w:pPr>
        <w:spacing w:line="276" w:lineRule="auto"/>
        <w:rPr>
          <w:sz w:val="24"/>
          <w:szCs w:val="24"/>
        </w:rPr>
      </w:pPr>
    </w:p>
    <w:p w14:paraId="0558F582"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40CF3758" w14:textId="77777777" w:rsidR="005C08F1" w:rsidRPr="00614FCC" w:rsidRDefault="005C08F1" w:rsidP="005C08F1">
      <w:pPr>
        <w:spacing w:line="276" w:lineRule="auto"/>
        <w:rPr>
          <w:sz w:val="24"/>
          <w:szCs w:val="24"/>
        </w:rPr>
      </w:pPr>
    </w:p>
    <w:p w14:paraId="688B10DE"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3A13160D" w14:textId="77777777" w:rsidR="005C08F1" w:rsidRPr="00614FCC" w:rsidRDefault="005C08F1" w:rsidP="005C08F1">
      <w:pPr>
        <w:spacing w:line="276" w:lineRule="auto"/>
        <w:rPr>
          <w:sz w:val="24"/>
          <w:szCs w:val="24"/>
        </w:rPr>
      </w:pPr>
    </w:p>
    <w:p w14:paraId="0941BECD" w14:textId="77777777" w:rsidR="005C08F1" w:rsidRPr="00614FCC" w:rsidRDefault="005C08F1" w:rsidP="005C08F1">
      <w:pPr>
        <w:spacing w:line="276" w:lineRule="auto"/>
        <w:rPr>
          <w:rFonts w:eastAsia="Cambria"/>
          <w:i/>
          <w:sz w:val="24"/>
          <w:szCs w:val="24"/>
        </w:rPr>
      </w:pPr>
      <w:r w:rsidRPr="00614FCC">
        <w:rPr>
          <w:rFonts w:eastAsia="Cambria"/>
          <w:i/>
          <w:sz w:val="24"/>
          <w:szCs w:val="24"/>
        </w:rPr>
        <w:t>(rodzaj prac)</w:t>
      </w:r>
    </w:p>
    <w:p w14:paraId="3A417C4A" w14:textId="77777777" w:rsidR="005C08F1" w:rsidRPr="00614FCC" w:rsidRDefault="005C08F1" w:rsidP="005C08F1">
      <w:pPr>
        <w:spacing w:line="276" w:lineRule="auto"/>
        <w:rPr>
          <w:sz w:val="24"/>
          <w:szCs w:val="24"/>
        </w:rPr>
      </w:pPr>
    </w:p>
    <w:p w14:paraId="7D49F719" w14:textId="77777777" w:rsidR="005C08F1" w:rsidRPr="00614FCC" w:rsidRDefault="005C08F1" w:rsidP="005C08F1">
      <w:pPr>
        <w:spacing w:line="276" w:lineRule="auto"/>
        <w:rPr>
          <w:rFonts w:eastAsia="Cambria"/>
          <w:sz w:val="24"/>
          <w:szCs w:val="24"/>
        </w:rPr>
      </w:pPr>
      <w:r w:rsidRPr="00614FCC">
        <w:rPr>
          <w:rFonts w:eastAsia="Cambria"/>
          <w:sz w:val="24"/>
          <w:szCs w:val="24"/>
        </w:rPr>
        <w:t>na zadaniu pn.: …………………………………………………………………….……………………………</w:t>
      </w:r>
    </w:p>
    <w:p w14:paraId="19998095" w14:textId="77777777" w:rsidR="005C08F1" w:rsidRPr="00614FCC" w:rsidRDefault="005C08F1" w:rsidP="005C08F1">
      <w:pPr>
        <w:spacing w:line="276" w:lineRule="auto"/>
        <w:rPr>
          <w:sz w:val="24"/>
          <w:szCs w:val="24"/>
        </w:rPr>
      </w:pPr>
    </w:p>
    <w:p w14:paraId="30E68967" w14:textId="77777777" w:rsidR="005C08F1" w:rsidRPr="00614FCC" w:rsidRDefault="005C08F1" w:rsidP="005C08F1">
      <w:pPr>
        <w:spacing w:line="276" w:lineRule="auto"/>
        <w:rPr>
          <w:rFonts w:eastAsia="Cambria"/>
          <w:sz w:val="24"/>
          <w:szCs w:val="24"/>
        </w:rPr>
      </w:pPr>
      <w:r w:rsidRPr="00614FCC">
        <w:rPr>
          <w:rFonts w:eastAsia="Cambria"/>
          <w:sz w:val="24"/>
          <w:szCs w:val="24"/>
        </w:rPr>
        <w:t>realizowanym w ramach umowy nr ……………………………… z dnia ……………..……………………</w:t>
      </w:r>
    </w:p>
    <w:p w14:paraId="173213E1" w14:textId="77777777" w:rsidR="005C08F1" w:rsidRPr="00614FCC" w:rsidRDefault="005C08F1" w:rsidP="005C08F1">
      <w:pPr>
        <w:spacing w:line="276" w:lineRule="auto"/>
        <w:rPr>
          <w:sz w:val="24"/>
          <w:szCs w:val="24"/>
        </w:rPr>
      </w:pPr>
    </w:p>
    <w:p w14:paraId="773161F2" w14:textId="77777777" w:rsidR="005C08F1" w:rsidRPr="00614FCC" w:rsidRDefault="005C08F1" w:rsidP="005C08F1">
      <w:pPr>
        <w:spacing w:line="276" w:lineRule="auto"/>
        <w:rPr>
          <w:rFonts w:eastAsia="Cambria"/>
          <w:sz w:val="24"/>
          <w:szCs w:val="24"/>
        </w:rPr>
      </w:pPr>
      <w:r w:rsidRPr="00614FCC">
        <w:rPr>
          <w:rFonts w:eastAsia="Cambria"/>
          <w:sz w:val="24"/>
          <w:szCs w:val="24"/>
        </w:rPr>
        <w:t xml:space="preserve">zawartej przez Zamawiającego, tj.: </w:t>
      </w:r>
      <w:r w:rsidRPr="00614FCC">
        <w:rPr>
          <w:rFonts w:eastAsia="Cambria"/>
          <w:b/>
          <w:sz w:val="24"/>
          <w:szCs w:val="24"/>
        </w:rPr>
        <w:t>…………</w:t>
      </w:r>
      <w:r w:rsidRPr="00614FCC">
        <w:rPr>
          <w:rFonts w:eastAsia="Cambria"/>
          <w:sz w:val="24"/>
          <w:szCs w:val="24"/>
        </w:rPr>
        <w:t xml:space="preserve"> z</w:t>
      </w:r>
    </w:p>
    <w:p w14:paraId="3C877E7F" w14:textId="77777777" w:rsidR="005C08F1" w:rsidRPr="00614FCC" w:rsidRDefault="005C08F1" w:rsidP="005C08F1">
      <w:pPr>
        <w:spacing w:line="276" w:lineRule="auto"/>
        <w:rPr>
          <w:sz w:val="24"/>
          <w:szCs w:val="24"/>
        </w:rPr>
      </w:pPr>
    </w:p>
    <w:p w14:paraId="350C9219"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3E4D9941" w14:textId="77777777" w:rsidR="005C08F1" w:rsidRPr="00614FCC" w:rsidRDefault="005C08F1" w:rsidP="005C08F1">
      <w:pPr>
        <w:spacing w:line="276" w:lineRule="auto"/>
        <w:rPr>
          <w:sz w:val="24"/>
          <w:szCs w:val="24"/>
        </w:rPr>
      </w:pPr>
    </w:p>
    <w:p w14:paraId="41FD3A17" w14:textId="77777777" w:rsidR="005C08F1" w:rsidRPr="00614FCC" w:rsidRDefault="005C08F1" w:rsidP="005C08F1">
      <w:pPr>
        <w:spacing w:line="276" w:lineRule="auto"/>
        <w:rPr>
          <w:sz w:val="24"/>
          <w:szCs w:val="24"/>
        </w:rPr>
      </w:pPr>
      <w:r w:rsidRPr="00614FCC">
        <w:rPr>
          <w:rFonts w:eastAsia="Cambria"/>
          <w:i/>
          <w:sz w:val="24"/>
          <w:szCs w:val="24"/>
        </w:rPr>
        <w:t>Nazwa (firma) i adres Wykonawcy</w:t>
      </w:r>
      <w:bookmarkStart w:id="15" w:name="page42"/>
      <w:bookmarkEnd w:id="15"/>
    </w:p>
    <w:p w14:paraId="2AAA5847" w14:textId="77777777" w:rsidR="005C08F1" w:rsidRPr="00614FCC" w:rsidRDefault="005C08F1" w:rsidP="005C08F1">
      <w:pPr>
        <w:spacing w:line="276" w:lineRule="auto"/>
        <w:rPr>
          <w:sz w:val="24"/>
          <w:szCs w:val="24"/>
        </w:rPr>
      </w:pPr>
    </w:p>
    <w:p w14:paraId="6409600D" w14:textId="77777777" w:rsidR="005C08F1" w:rsidRPr="00614FCC" w:rsidRDefault="005C08F1" w:rsidP="005C08F1">
      <w:pPr>
        <w:spacing w:line="276" w:lineRule="auto"/>
        <w:rPr>
          <w:rFonts w:eastAsia="Cambria"/>
          <w:sz w:val="24"/>
          <w:szCs w:val="24"/>
        </w:rPr>
      </w:pPr>
      <w:r w:rsidRPr="00614FCC">
        <w:rPr>
          <w:rFonts w:eastAsia="Cambria"/>
          <w:sz w:val="24"/>
          <w:szCs w:val="24"/>
        </w:rPr>
        <w:t>Oświadczam, że otrzymałem należne wynagrodzenie od Wykonawcy:</w:t>
      </w:r>
    </w:p>
    <w:p w14:paraId="56B6BEC5" w14:textId="77777777" w:rsidR="005C08F1" w:rsidRPr="00614FCC" w:rsidRDefault="005C08F1" w:rsidP="005C08F1">
      <w:pPr>
        <w:spacing w:line="276" w:lineRule="auto"/>
        <w:rPr>
          <w:sz w:val="24"/>
          <w:szCs w:val="24"/>
        </w:rPr>
      </w:pPr>
    </w:p>
    <w:p w14:paraId="3BC1628F" w14:textId="77777777" w:rsidR="005C08F1" w:rsidRPr="00614FCC" w:rsidRDefault="005C08F1" w:rsidP="005C08F1">
      <w:pPr>
        <w:spacing w:line="276" w:lineRule="auto"/>
        <w:rPr>
          <w:rFonts w:eastAsia="Cambria"/>
          <w:sz w:val="24"/>
          <w:szCs w:val="24"/>
        </w:rPr>
      </w:pPr>
      <w:r w:rsidRPr="00614FCC">
        <w:rPr>
          <w:rFonts w:eastAsia="Cambria"/>
          <w:sz w:val="24"/>
          <w:szCs w:val="24"/>
        </w:rPr>
        <w:t>…………………………………………………………………………………………………</w:t>
      </w:r>
    </w:p>
    <w:p w14:paraId="04EEDD5F" w14:textId="77777777" w:rsidR="005C08F1" w:rsidRPr="00614FCC" w:rsidRDefault="005C08F1" w:rsidP="005C08F1">
      <w:pPr>
        <w:spacing w:line="276" w:lineRule="auto"/>
        <w:rPr>
          <w:sz w:val="24"/>
          <w:szCs w:val="24"/>
        </w:rPr>
      </w:pPr>
    </w:p>
    <w:p w14:paraId="5AAF3BAF" w14:textId="77777777" w:rsidR="005C08F1" w:rsidRPr="00614FCC" w:rsidRDefault="005C08F1" w:rsidP="005C08F1">
      <w:pPr>
        <w:spacing w:line="276" w:lineRule="auto"/>
        <w:rPr>
          <w:rFonts w:eastAsia="Cambria"/>
          <w:sz w:val="24"/>
          <w:szCs w:val="24"/>
        </w:rPr>
      </w:pPr>
      <w:r w:rsidRPr="00614FCC">
        <w:rPr>
          <w:rFonts w:eastAsia="Cambria"/>
          <w:sz w:val="24"/>
          <w:szCs w:val="24"/>
        </w:rPr>
        <w:t>w kwocie: ………………………………………………...…………………………………………………</w:t>
      </w:r>
    </w:p>
    <w:p w14:paraId="0F918EEE" w14:textId="77777777" w:rsidR="005C08F1" w:rsidRPr="00614FCC" w:rsidRDefault="005C08F1" w:rsidP="005C08F1">
      <w:pPr>
        <w:spacing w:line="276" w:lineRule="auto"/>
        <w:rPr>
          <w:sz w:val="24"/>
          <w:szCs w:val="24"/>
        </w:rPr>
      </w:pPr>
    </w:p>
    <w:p w14:paraId="5E24F895" w14:textId="77777777" w:rsidR="005C08F1" w:rsidRPr="00614FCC" w:rsidRDefault="005C08F1" w:rsidP="005C08F1">
      <w:pPr>
        <w:spacing w:line="276" w:lineRule="auto"/>
        <w:rPr>
          <w:rFonts w:eastAsia="Cambria"/>
          <w:sz w:val="24"/>
          <w:szCs w:val="24"/>
        </w:rPr>
      </w:pPr>
      <w:r w:rsidRPr="00614FCC">
        <w:rPr>
          <w:rFonts w:eastAsia="Cambria"/>
          <w:sz w:val="24"/>
          <w:szCs w:val="24"/>
        </w:rPr>
        <w:t>(słownie: …………………………………………..………………………………………………………</w:t>
      </w:r>
    </w:p>
    <w:p w14:paraId="4B6147D7" w14:textId="77777777" w:rsidR="005C08F1" w:rsidRPr="00614FCC" w:rsidRDefault="005C08F1" w:rsidP="005C08F1">
      <w:pPr>
        <w:spacing w:line="276" w:lineRule="auto"/>
        <w:rPr>
          <w:sz w:val="24"/>
          <w:szCs w:val="24"/>
        </w:rPr>
      </w:pPr>
    </w:p>
    <w:p w14:paraId="6E0DE988" w14:textId="77777777" w:rsidR="005C08F1" w:rsidRDefault="005C08F1" w:rsidP="005C08F1">
      <w:pPr>
        <w:spacing w:line="276" w:lineRule="auto"/>
        <w:jc w:val="both"/>
        <w:rPr>
          <w:rFonts w:eastAsia="Cambria"/>
          <w:sz w:val="24"/>
          <w:szCs w:val="24"/>
        </w:rPr>
      </w:pPr>
      <w:r w:rsidRPr="00614FCC">
        <w:rPr>
          <w:rFonts w:eastAsia="Cambria"/>
          <w:sz w:val="24"/>
          <w:szCs w:val="24"/>
        </w:rPr>
        <w:t xml:space="preserve">za prace wykonane w okresie od ……………………………………. do </w:t>
      </w:r>
    </w:p>
    <w:p w14:paraId="26C4EBDC" w14:textId="77777777" w:rsidR="005C08F1" w:rsidRPr="00614FCC" w:rsidRDefault="005C08F1" w:rsidP="005C08F1">
      <w:pPr>
        <w:spacing w:line="276" w:lineRule="auto"/>
        <w:jc w:val="both"/>
        <w:rPr>
          <w:sz w:val="24"/>
          <w:szCs w:val="24"/>
        </w:rPr>
      </w:pPr>
    </w:p>
    <w:p w14:paraId="6B992EA9" w14:textId="77777777" w:rsidR="005C08F1" w:rsidRPr="00614FCC" w:rsidRDefault="005C08F1" w:rsidP="005C08F1">
      <w:pPr>
        <w:spacing w:line="276" w:lineRule="auto"/>
        <w:jc w:val="both"/>
        <w:rPr>
          <w:rFonts w:eastAsia="Cambria"/>
          <w:sz w:val="24"/>
          <w:szCs w:val="24"/>
        </w:rPr>
      </w:pPr>
      <w:r w:rsidRPr="00614FCC">
        <w:rPr>
          <w:rFonts w:eastAsia="Cambria"/>
          <w:sz w:val="24"/>
          <w:szCs w:val="24"/>
        </w:rPr>
        <w:t>netto: ……………………………………………………</w:t>
      </w:r>
    </w:p>
    <w:p w14:paraId="6E9FFE21" w14:textId="77777777" w:rsidR="005C08F1" w:rsidRPr="00614FCC" w:rsidRDefault="005C08F1" w:rsidP="005C08F1">
      <w:pPr>
        <w:spacing w:line="276" w:lineRule="auto"/>
        <w:rPr>
          <w:sz w:val="24"/>
          <w:szCs w:val="24"/>
        </w:rPr>
      </w:pPr>
    </w:p>
    <w:p w14:paraId="0AE53832" w14:textId="77777777" w:rsidR="005C08F1" w:rsidRPr="00614FCC" w:rsidRDefault="005C08F1" w:rsidP="005C08F1">
      <w:pPr>
        <w:spacing w:line="276" w:lineRule="auto"/>
        <w:rPr>
          <w:rFonts w:eastAsia="Cambria"/>
          <w:sz w:val="24"/>
          <w:szCs w:val="24"/>
        </w:rPr>
      </w:pPr>
      <w:r w:rsidRPr="00614FCC">
        <w:rPr>
          <w:rFonts w:eastAsia="Cambria"/>
          <w:sz w:val="24"/>
          <w:szCs w:val="24"/>
        </w:rPr>
        <w:t>podatek VAT: ………………………….…………….</w:t>
      </w:r>
    </w:p>
    <w:p w14:paraId="16A9818D" w14:textId="77777777" w:rsidR="005C08F1" w:rsidRPr="00614FCC" w:rsidRDefault="005C08F1" w:rsidP="005C08F1">
      <w:pPr>
        <w:spacing w:line="276" w:lineRule="auto"/>
        <w:rPr>
          <w:sz w:val="24"/>
          <w:szCs w:val="24"/>
        </w:rPr>
      </w:pPr>
    </w:p>
    <w:p w14:paraId="7FDBB837" w14:textId="77777777" w:rsidR="005C08F1" w:rsidRPr="00614FCC" w:rsidRDefault="005C08F1" w:rsidP="005C08F1">
      <w:pPr>
        <w:spacing w:line="276" w:lineRule="auto"/>
        <w:rPr>
          <w:rFonts w:eastAsia="Cambria"/>
          <w:sz w:val="24"/>
          <w:szCs w:val="24"/>
        </w:rPr>
      </w:pPr>
      <w:r w:rsidRPr="00614FCC">
        <w:rPr>
          <w:rFonts w:eastAsia="Cambria"/>
          <w:sz w:val="24"/>
          <w:szCs w:val="24"/>
        </w:rPr>
        <w:t>brutto: ……………………………………..…………..</w:t>
      </w:r>
    </w:p>
    <w:p w14:paraId="2B370673" w14:textId="77777777" w:rsidR="005C08F1" w:rsidRPr="00614FCC" w:rsidRDefault="005C08F1" w:rsidP="005C08F1">
      <w:pPr>
        <w:spacing w:line="276" w:lineRule="auto"/>
        <w:rPr>
          <w:sz w:val="24"/>
          <w:szCs w:val="24"/>
        </w:rPr>
      </w:pPr>
    </w:p>
    <w:p w14:paraId="78FF35FA" w14:textId="77777777" w:rsidR="005C08F1" w:rsidRDefault="005C08F1" w:rsidP="005C08F1">
      <w:pPr>
        <w:spacing w:line="276" w:lineRule="auto"/>
        <w:rPr>
          <w:rFonts w:eastAsia="Cambria"/>
          <w:b/>
          <w:sz w:val="24"/>
          <w:szCs w:val="24"/>
        </w:rPr>
      </w:pPr>
      <w:r w:rsidRPr="00614FCC">
        <w:rPr>
          <w:rFonts w:eastAsia="Cambria"/>
          <w:b/>
          <w:sz w:val="24"/>
          <w:szCs w:val="24"/>
        </w:rPr>
        <w:t>zgodnie  z  fakturą  VAT/rachunkiem  nr  ……………………………………………  z  dnia</w:t>
      </w:r>
      <w:r>
        <w:rPr>
          <w:rFonts w:eastAsia="Cambria"/>
          <w:b/>
          <w:sz w:val="24"/>
          <w:szCs w:val="24"/>
        </w:rPr>
        <w:t xml:space="preserve"> </w:t>
      </w:r>
      <w:r w:rsidRPr="00614FCC">
        <w:rPr>
          <w:rFonts w:eastAsia="Cambria"/>
          <w:b/>
          <w:sz w:val="24"/>
          <w:szCs w:val="24"/>
        </w:rPr>
        <w:t>………………………</w:t>
      </w:r>
      <w:r w:rsidRPr="00614FCC">
        <w:rPr>
          <w:rFonts w:eastAsia="Cambria"/>
          <w:b/>
          <w:sz w:val="24"/>
          <w:szCs w:val="24"/>
        </w:rPr>
        <w:tab/>
        <w:t>oraz</w:t>
      </w:r>
      <w:r w:rsidRPr="00614FCC">
        <w:rPr>
          <w:rFonts w:eastAsia="Cambria"/>
          <w:b/>
          <w:sz w:val="24"/>
          <w:szCs w:val="24"/>
        </w:rPr>
        <w:tab/>
        <w:t>protoko</w:t>
      </w:r>
      <w:r>
        <w:rPr>
          <w:rFonts w:eastAsia="Cambria"/>
          <w:b/>
          <w:sz w:val="24"/>
          <w:szCs w:val="24"/>
        </w:rPr>
        <w:t>łem</w:t>
      </w:r>
      <w:r>
        <w:rPr>
          <w:rFonts w:eastAsia="Cambria"/>
          <w:b/>
          <w:sz w:val="24"/>
          <w:szCs w:val="24"/>
        </w:rPr>
        <w:tab/>
        <w:t>wykonanych</w:t>
      </w:r>
      <w:r>
        <w:rPr>
          <w:rFonts w:eastAsia="Cambria"/>
          <w:b/>
          <w:sz w:val="24"/>
          <w:szCs w:val="24"/>
        </w:rPr>
        <w:tab/>
        <w:t>prac,</w:t>
      </w:r>
      <w:r>
        <w:rPr>
          <w:rFonts w:eastAsia="Cambria"/>
          <w:b/>
          <w:sz w:val="24"/>
          <w:szCs w:val="24"/>
        </w:rPr>
        <w:tab/>
        <w:t>podpisanym</w:t>
      </w:r>
    </w:p>
    <w:p w14:paraId="71C6AD9B" w14:textId="77777777" w:rsidR="005C08F1" w:rsidRPr="00614FCC" w:rsidRDefault="005C08F1" w:rsidP="005C08F1">
      <w:pPr>
        <w:spacing w:line="276" w:lineRule="auto"/>
        <w:rPr>
          <w:rFonts w:eastAsia="Cambria"/>
          <w:b/>
          <w:sz w:val="24"/>
          <w:szCs w:val="24"/>
        </w:rPr>
      </w:pPr>
      <w:r w:rsidRPr="00614FCC">
        <w:rPr>
          <w:rFonts w:eastAsia="Cambria"/>
          <w:b/>
          <w:sz w:val="24"/>
          <w:szCs w:val="24"/>
        </w:rPr>
        <w:t>przez</w:t>
      </w:r>
      <w:r>
        <w:rPr>
          <w:rFonts w:eastAsia="Cambria"/>
          <w:b/>
          <w:sz w:val="24"/>
          <w:szCs w:val="24"/>
        </w:rPr>
        <w:t xml:space="preserve"> </w:t>
      </w:r>
      <w:r w:rsidRPr="00614FCC">
        <w:rPr>
          <w:rFonts w:eastAsia="Cambria"/>
          <w:b/>
          <w:sz w:val="24"/>
          <w:szCs w:val="24"/>
        </w:rPr>
        <w:t>Wykonawcę oraz Koordynatora Zamawiającego i Inspektora Nadzoru. Odpis protokołu załączam.</w:t>
      </w:r>
    </w:p>
    <w:p w14:paraId="6DFF01D3" w14:textId="77777777" w:rsidR="005C08F1" w:rsidRPr="00614FCC" w:rsidRDefault="005C08F1" w:rsidP="005C08F1">
      <w:pPr>
        <w:spacing w:line="276" w:lineRule="auto"/>
        <w:rPr>
          <w:sz w:val="24"/>
          <w:szCs w:val="24"/>
        </w:rPr>
      </w:pPr>
    </w:p>
    <w:p w14:paraId="6AF5F8DB" w14:textId="77777777" w:rsidR="005C08F1" w:rsidRPr="00B823F1" w:rsidRDefault="005C08F1" w:rsidP="005C08F1">
      <w:pPr>
        <w:spacing w:line="276" w:lineRule="auto"/>
        <w:rPr>
          <w:rFonts w:eastAsia="Cambria"/>
          <w:sz w:val="24"/>
          <w:szCs w:val="24"/>
        </w:rPr>
      </w:pPr>
      <w:r>
        <w:rPr>
          <w:rFonts w:eastAsia="Cambria"/>
          <w:sz w:val="24"/>
          <w:szCs w:val="24"/>
        </w:rPr>
        <w:t xml:space="preserve">                                                                            </w:t>
      </w:r>
      <w:r w:rsidRPr="00614FCC">
        <w:rPr>
          <w:rFonts w:eastAsia="Cambria"/>
          <w:sz w:val="24"/>
          <w:szCs w:val="24"/>
        </w:rPr>
        <w:t>………………………………………</w:t>
      </w:r>
    </w:p>
    <w:p w14:paraId="7958D77A" w14:textId="77777777" w:rsidR="005C08F1" w:rsidRPr="00614FCC" w:rsidRDefault="005C08F1" w:rsidP="005C08F1">
      <w:pPr>
        <w:spacing w:line="276" w:lineRule="auto"/>
        <w:rPr>
          <w:rFonts w:eastAsia="Cambria"/>
          <w:i/>
          <w:sz w:val="24"/>
          <w:szCs w:val="24"/>
        </w:rPr>
      </w:pPr>
      <w:r>
        <w:rPr>
          <w:rFonts w:eastAsia="Cambria"/>
          <w:i/>
          <w:sz w:val="24"/>
          <w:szCs w:val="24"/>
        </w:rPr>
        <w:t xml:space="preserve">                                                                                            </w:t>
      </w:r>
      <w:r w:rsidRPr="00614FCC">
        <w:rPr>
          <w:rFonts w:eastAsia="Cambria"/>
          <w:i/>
          <w:sz w:val="24"/>
          <w:szCs w:val="24"/>
        </w:rPr>
        <w:t>(podpis)</w:t>
      </w:r>
    </w:p>
    <w:p w14:paraId="604F4F24" w14:textId="77777777" w:rsidR="005C08F1" w:rsidRPr="00614FCC" w:rsidRDefault="005C08F1" w:rsidP="005C08F1">
      <w:pPr>
        <w:spacing w:line="276" w:lineRule="auto"/>
        <w:rPr>
          <w:sz w:val="24"/>
          <w:szCs w:val="24"/>
        </w:rPr>
      </w:pPr>
    </w:p>
    <w:p w14:paraId="5D9C009A" w14:textId="77777777" w:rsidR="005C08F1" w:rsidRDefault="005C08F1" w:rsidP="005C08F1">
      <w:pPr>
        <w:spacing w:line="276" w:lineRule="auto"/>
        <w:rPr>
          <w:rFonts w:eastAsia="Cambria"/>
          <w:b/>
          <w:sz w:val="24"/>
          <w:szCs w:val="24"/>
        </w:rPr>
      </w:pPr>
    </w:p>
    <w:p w14:paraId="44CFFCB2" w14:textId="77777777" w:rsidR="005C08F1" w:rsidRDefault="005C08F1" w:rsidP="005C08F1">
      <w:pPr>
        <w:spacing w:line="276" w:lineRule="auto"/>
        <w:rPr>
          <w:rFonts w:eastAsia="Cambria"/>
          <w:b/>
          <w:sz w:val="24"/>
          <w:szCs w:val="24"/>
        </w:rPr>
      </w:pPr>
    </w:p>
    <w:p w14:paraId="7A1E0FF4" w14:textId="77777777" w:rsidR="005C08F1" w:rsidRDefault="005C08F1" w:rsidP="005C08F1">
      <w:pPr>
        <w:spacing w:line="276" w:lineRule="auto"/>
        <w:rPr>
          <w:rFonts w:eastAsia="Cambria"/>
          <w:b/>
          <w:sz w:val="24"/>
          <w:szCs w:val="24"/>
        </w:rPr>
      </w:pPr>
    </w:p>
    <w:p w14:paraId="6E56F4EE" w14:textId="77777777" w:rsidR="005C08F1" w:rsidRDefault="005C08F1" w:rsidP="005C08F1">
      <w:pPr>
        <w:spacing w:line="276" w:lineRule="auto"/>
        <w:rPr>
          <w:rFonts w:eastAsia="Cambria"/>
          <w:b/>
          <w:sz w:val="24"/>
          <w:szCs w:val="24"/>
        </w:rPr>
      </w:pPr>
    </w:p>
    <w:p w14:paraId="18FF40E1" w14:textId="77777777" w:rsidR="005C08F1" w:rsidRDefault="005C08F1" w:rsidP="005C08F1">
      <w:pPr>
        <w:spacing w:line="276" w:lineRule="auto"/>
        <w:rPr>
          <w:rFonts w:eastAsia="Cambria"/>
          <w:b/>
          <w:sz w:val="24"/>
          <w:szCs w:val="24"/>
        </w:rPr>
      </w:pPr>
    </w:p>
    <w:p w14:paraId="1368B94E" w14:textId="77777777" w:rsidR="005C08F1" w:rsidRDefault="005C08F1" w:rsidP="005C08F1">
      <w:pPr>
        <w:spacing w:line="276" w:lineRule="auto"/>
        <w:rPr>
          <w:rFonts w:eastAsia="Cambria"/>
          <w:b/>
          <w:sz w:val="24"/>
          <w:szCs w:val="24"/>
        </w:rPr>
      </w:pPr>
    </w:p>
    <w:p w14:paraId="33999657" w14:textId="77777777" w:rsidR="005C08F1" w:rsidRDefault="005C08F1" w:rsidP="005C08F1">
      <w:pPr>
        <w:spacing w:line="276" w:lineRule="auto"/>
        <w:rPr>
          <w:rFonts w:eastAsia="Cambria"/>
          <w:b/>
          <w:sz w:val="24"/>
          <w:szCs w:val="24"/>
        </w:rPr>
      </w:pPr>
    </w:p>
    <w:p w14:paraId="26295981" w14:textId="77777777" w:rsidR="005C08F1" w:rsidRDefault="005C08F1" w:rsidP="005C08F1">
      <w:pPr>
        <w:spacing w:line="276" w:lineRule="auto"/>
        <w:rPr>
          <w:rFonts w:eastAsia="Cambria"/>
          <w:b/>
          <w:sz w:val="24"/>
          <w:szCs w:val="24"/>
        </w:rPr>
      </w:pPr>
    </w:p>
    <w:p w14:paraId="1B5B71CC" w14:textId="77777777" w:rsidR="005C08F1" w:rsidRDefault="005C08F1" w:rsidP="005C08F1">
      <w:pPr>
        <w:spacing w:line="276" w:lineRule="auto"/>
        <w:rPr>
          <w:rFonts w:eastAsia="Cambria"/>
          <w:b/>
          <w:sz w:val="24"/>
          <w:szCs w:val="24"/>
        </w:rPr>
      </w:pPr>
    </w:p>
    <w:p w14:paraId="1E2960F9" w14:textId="77777777" w:rsidR="005C08F1" w:rsidRDefault="005C08F1" w:rsidP="005C08F1">
      <w:pPr>
        <w:spacing w:line="276" w:lineRule="auto"/>
        <w:rPr>
          <w:rFonts w:eastAsia="Cambria"/>
          <w:b/>
          <w:sz w:val="24"/>
          <w:szCs w:val="24"/>
        </w:rPr>
      </w:pPr>
    </w:p>
    <w:p w14:paraId="3479FD56" w14:textId="77777777" w:rsidR="005C08F1" w:rsidRDefault="005C08F1" w:rsidP="005C08F1">
      <w:pPr>
        <w:spacing w:line="276" w:lineRule="auto"/>
        <w:rPr>
          <w:rFonts w:eastAsia="Cambria"/>
          <w:b/>
          <w:sz w:val="24"/>
          <w:szCs w:val="24"/>
        </w:rPr>
      </w:pPr>
    </w:p>
    <w:p w14:paraId="46F88DA8" w14:textId="77777777" w:rsidR="005C08F1" w:rsidRDefault="005C08F1" w:rsidP="005C08F1">
      <w:pPr>
        <w:spacing w:line="276" w:lineRule="auto"/>
        <w:rPr>
          <w:rFonts w:eastAsia="Cambria"/>
          <w:b/>
          <w:sz w:val="24"/>
          <w:szCs w:val="24"/>
        </w:rPr>
      </w:pPr>
    </w:p>
    <w:p w14:paraId="485F2F76" w14:textId="77777777" w:rsidR="005C08F1" w:rsidRDefault="005C08F1" w:rsidP="005C08F1">
      <w:pPr>
        <w:spacing w:line="276" w:lineRule="auto"/>
        <w:rPr>
          <w:rFonts w:eastAsia="Cambria"/>
          <w:b/>
          <w:sz w:val="24"/>
          <w:szCs w:val="24"/>
        </w:rPr>
      </w:pPr>
    </w:p>
    <w:p w14:paraId="06AC9C02" w14:textId="77777777" w:rsidR="005C08F1" w:rsidRDefault="005C08F1" w:rsidP="005C08F1">
      <w:pPr>
        <w:spacing w:line="276" w:lineRule="auto"/>
        <w:rPr>
          <w:rFonts w:eastAsia="Cambria"/>
          <w:b/>
          <w:sz w:val="24"/>
          <w:szCs w:val="24"/>
        </w:rPr>
      </w:pPr>
    </w:p>
    <w:p w14:paraId="26E9BFE9" w14:textId="77777777" w:rsidR="005C08F1" w:rsidRDefault="005C08F1" w:rsidP="005C08F1">
      <w:pPr>
        <w:spacing w:line="276" w:lineRule="auto"/>
        <w:rPr>
          <w:rFonts w:eastAsia="Cambria"/>
          <w:b/>
          <w:sz w:val="24"/>
          <w:szCs w:val="24"/>
        </w:rPr>
      </w:pPr>
    </w:p>
    <w:p w14:paraId="7074168C" w14:textId="77777777" w:rsidR="005C08F1" w:rsidRDefault="005C08F1" w:rsidP="005C08F1">
      <w:pPr>
        <w:spacing w:line="276" w:lineRule="auto"/>
        <w:rPr>
          <w:rFonts w:eastAsia="Cambria"/>
          <w:b/>
          <w:sz w:val="24"/>
          <w:szCs w:val="24"/>
        </w:rPr>
      </w:pPr>
    </w:p>
    <w:p w14:paraId="3091EEF3" w14:textId="77777777" w:rsidR="005C08F1" w:rsidRDefault="005C08F1" w:rsidP="005C08F1">
      <w:pPr>
        <w:spacing w:line="276" w:lineRule="auto"/>
        <w:rPr>
          <w:rFonts w:eastAsia="Cambria"/>
          <w:b/>
          <w:sz w:val="24"/>
          <w:szCs w:val="24"/>
        </w:rPr>
      </w:pPr>
    </w:p>
    <w:p w14:paraId="69889DF1" w14:textId="77777777" w:rsidR="005C08F1" w:rsidRDefault="005C08F1" w:rsidP="005C08F1">
      <w:pPr>
        <w:spacing w:line="276" w:lineRule="auto"/>
        <w:rPr>
          <w:rFonts w:eastAsia="Cambria"/>
          <w:b/>
          <w:sz w:val="24"/>
          <w:szCs w:val="24"/>
        </w:rPr>
      </w:pPr>
    </w:p>
    <w:p w14:paraId="6E95D0CE" w14:textId="77777777" w:rsidR="00595DFE" w:rsidRDefault="00595DFE" w:rsidP="005C08F1">
      <w:pPr>
        <w:spacing w:line="276" w:lineRule="auto"/>
        <w:rPr>
          <w:rFonts w:eastAsia="Cambria"/>
          <w:b/>
          <w:sz w:val="24"/>
          <w:szCs w:val="24"/>
        </w:rPr>
      </w:pPr>
    </w:p>
    <w:p w14:paraId="1E8D4D8B" w14:textId="77777777" w:rsidR="005C08F1" w:rsidRPr="00614FCC" w:rsidRDefault="005C08F1" w:rsidP="005C08F1">
      <w:pPr>
        <w:jc w:val="right"/>
        <w:rPr>
          <w:rFonts w:eastAsia="Cambria"/>
          <w:b/>
          <w:sz w:val="24"/>
          <w:szCs w:val="24"/>
        </w:rPr>
      </w:pPr>
      <w:r>
        <w:rPr>
          <w:rFonts w:eastAsia="Cambria"/>
          <w:b/>
          <w:sz w:val="24"/>
          <w:szCs w:val="24"/>
        </w:rPr>
        <w:t xml:space="preserve">Załącznik Nr 5 </w:t>
      </w:r>
      <w:r w:rsidRPr="00614FCC">
        <w:rPr>
          <w:rFonts w:eastAsia="Cambria"/>
          <w:b/>
          <w:sz w:val="24"/>
          <w:szCs w:val="24"/>
        </w:rPr>
        <w:t>do umowy</w:t>
      </w:r>
    </w:p>
    <w:p w14:paraId="2DE481F3" w14:textId="77777777" w:rsidR="005C08F1" w:rsidRPr="00614FCC" w:rsidRDefault="005C08F1" w:rsidP="005C08F1">
      <w:pPr>
        <w:rPr>
          <w:sz w:val="24"/>
          <w:szCs w:val="24"/>
        </w:rPr>
      </w:pPr>
    </w:p>
    <w:p w14:paraId="325A0073" w14:textId="77777777" w:rsidR="005C08F1" w:rsidRPr="00B823F1" w:rsidRDefault="005C08F1" w:rsidP="005C08F1">
      <w:pPr>
        <w:rPr>
          <w:rFonts w:eastAsia="Cambria"/>
          <w:sz w:val="24"/>
          <w:szCs w:val="24"/>
        </w:rPr>
      </w:pPr>
      <w:r w:rsidRPr="00614FCC">
        <w:rPr>
          <w:rFonts w:eastAsia="Cambria"/>
          <w:sz w:val="24"/>
          <w:szCs w:val="24"/>
        </w:rPr>
        <w:t>……………………………………………..</w:t>
      </w:r>
    </w:p>
    <w:p w14:paraId="41D005F5" w14:textId="77777777" w:rsidR="005C08F1" w:rsidRPr="00614FCC" w:rsidRDefault="005C08F1" w:rsidP="005C08F1">
      <w:pPr>
        <w:rPr>
          <w:rFonts w:eastAsia="Cambria"/>
          <w:sz w:val="24"/>
          <w:szCs w:val="24"/>
        </w:rPr>
      </w:pPr>
      <w:r w:rsidRPr="00614FCC">
        <w:rPr>
          <w:rFonts w:eastAsia="Cambria"/>
          <w:sz w:val="24"/>
          <w:szCs w:val="24"/>
        </w:rPr>
        <w:t>……………………………………………..</w:t>
      </w:r>
    </w:p>
    <w:p w14:paraId="64815B19" w14:textId="77777777" w:rsidR="005C08F1" w:rsidRPr="00614FCC" w:rsidRDefault="005C08F1" w:rsidP="005C08F1">
      <w:pPr>
        <w:rPr>
          <w:rFonts w:eastAsia="Cambria"/>
          <w:sz w:val="24"/>
          <w:szCs w:val="24"/>
        </w:rPr>
      </w:pPr>
      <w:r w:rsidRPr="00614FCC">
        <w:rPr>
          <w:rFonts w:eastAsia="Cambria"/>
          <w:sz w:val="24"/>
          <w:szCs w:val="24"/>
        </w:rPr>
        <w:t>……………………………………………..</w:t>
      </w:r>
    </w:p>
    <w:p w14:paraId="5190B8C7" w14:textId="77777777" w:rsidR="005C08F1" w:rsidRPr="00614FCC" w:rsidRDefault="005C08F1" w:rsidP="005C08F1">
      <w:pPr>
        <w:rPr>
          <w:rFonts w:eastAsia="Cambria"/>
          <w:i/>
          <w:sz w:val="24"/>
          <w:szCs w:val="24"/>
        </w:rPr>
      </w:pPr>
      <w:r w:rsidRPr="00614FCC">
        <w:rPr>
          <w:rFonts w:eastAsia="Cambria"/>
          <w:i/>
          <w:sz w:val="24"/>
          <w:szCs w:val="24"/>
        </w:rPr>
        <w:t>(Dalszy podwykonawca)</w:t>
      </w:r>
    </w:p>
    <w:p w14:paraId="380D9D4F" w14:textId="77777777" w:rsidR="005C08F1" w:rsidRPr="00614FCC" w:rsidRDefault="005C08F1" w:rsidP="005C08F1">
      <w:pPr>
        <w:rPr>
          <w:rFonts w:eastAsia="Cambria"/>
          <w:sz w:val="24"/>
          <w:szCs w:val="24"/>
        </w:rPr>
      </w:pPr>
      <w:r w:rsidRPr="00614FCC">
        <w:rPr>
          <w:rFonts w:eastAsia="Cambria"/>
          <w:sz w:val="24"/>
          <w:szCs w:val="24"/>
        </w:rPr>
        <w:t>………, dnia ………….….</w:t>
      </w:r>
    </w:p>
    <w:p w14:paraId="7D58B291" w14:textId="77777777" w:rsidR="005C08F1" w:rsidRPr="00614FCC" w:rsidRDefault="005C08F1" w:rsidP="005C08F1">
      <w:pPr>
        <w:rPr>
          <w:sz w:val="24"/>
          <w:szCs w:val="24"/>
        </w:rPr>
      </w:pPr>
    </w:p>
    <w:p w14:paraId="4EC760D5" w14:textId="77777777" w:rsidR="005C08F1" w:rsidRPr="00614FCC" w:rsidRDefault="005C08F1" w:rsidP="005C08F1">
      <w:pPr>
        <w:jc w:val="center"/>
        <w:rPr>
          <w:rFonts w:eastAsia="Cambria"/>
          <w:b/>
          <w:sz w:val="24"/>
          <w:szCs w:val="24"/>
        </w:rPr>
      </w:pPr>
      <w:r w:rsidRPr="00614FCC">
        <w:rPr>
          <w:rFonts w:eastAsia="Cambria"/>
          <w:b/>
          <w:sz w:val="24"/>
          <w:szCs w:val="24"/>
        </w:rPr>
        <w:t>OŚWIADCZENIE</w:t>
      </w:r>
    </w:p>
    <w:p w14:paraId="51DAA478" w14:textId="77777777" w:rsidR="005C08F1" w:rsidRPr="00614FCC" w:rsidRDefault="005C08F1" w:rsidP="005C08F1">
      <w:pPr>
        <w:rPr>
          <w:sz w:val="24"/>
          <w:szCs w:val="24"/>
        </w:rPr>
      </w:pPr>
    </w:p>
    <w:p w14:paraId="4BE4684F" w14:textId="77777777" w:rsidR="005C08F1" w:rsidRPr="00614FCC" w:rsidRDefault="005C08F1" w:rsidP="005C08F1">
      <w:pPr>
        <w:rPr>
          <w:rFonts w:eastAsia="Cambria"/>
          <w:sz w:val="24"/>
          <w:szCs w:val="24"/>
        </w:rPr>
      </w:pPr>
      <w:r w:rsidRPr="00614FCC">
        <w:rPr>
          <w:rFonts w:eastAsia="Cambria"/>
          <w:sz w:val="24"/>
          <w:szCs w:val="24"/>
        </w:rPr>
        <w:t>Reprezentując …………………………………………………………………………………….……………</w:t>
      </w:r>
    </w:p>
    <w:p w14:paraId="14827AF0" w14:textId="77777777" w:rsidR="005C08F1" w:rsidRDefault="005C08F1" w:rsidP="005C08F1">
      <w:pPr>
        <w:rPr>
          <w:rFonts w:eastAsia="Cambria"/>
          <w:i/>
          <w:sz w:val="24"/>
          <w:szCs w:val="24"/>
        </w:rPr>
      </w:pPr>
      <w:r w:rsidRPr="00614FCC">
        <w:rPr>
          <w:rFonts w:eastAsia="Cambria"/>
          <w:i/>
          <w:sz w:val="24"/>
          <w:szCs w:val="24"/>
        </w:rPr>
        <w:t>(nazwa (firma) i adres dalszego Podwykonawcy)</w:t>
      </w:r>
    </w:p>
    <w:p w14:paraId="6CB313AA" w14:textId="77777777" w:rsidR="005C08F1" w:rsidRPr="00614FCC" w:rsidRDefault="005C08F1" w:rsidP="005C08F1">
      <w:pPr>
        <w:rPr>
          <w:rFonts w:eastAsia="Cambria"/>
          <w:i/>
          <w:sz w:val="24"/>
          <w:szCs w:val="24"/>
        </w:rPr>
      </w:pPr>
    </w:p>
    <w:p w14:paraId="2D064FBA" w14:textId="77777777" w:rsidR="005C08F1" w:rsidRPr="00614FCC" w:rsidRDefault="005C08F1" w:rsidP="005C08F1">
      <w:pPr>
        <w:rPr>
          <w:rFonts w:eastAsia="Cambria"/>
          <w:sz w:val="24"/>
          <w:szCs w:val="24"/>
        </w:rPr>
      </w:pPr>
      <w:r w:rsidRPr="00614FCC">
        <w:rPr>
          <w:rFonts w:eastAsia="Cambria"/>
          <w:sz w:val="24"/>
          <w:szCs w:val="24"/>
        </w:rPr>
        <w:t>będącego Dalszym Podwykonawcą ………………………………………………………………………………</w:t>
      </w:r>
    </w:p>
    <w:p w14:paraId="662D6CDB" w14:textId="77777777" w:rsidR="005C08F1" w:rsidRPr="00614FCC" w:rsidRDefault="005C08F1" w:rsidP="005C08F1">
      <w:pPr>
        <w:rPr>
          <w:rFonts w:eastAsia="Cambria"/>
          <w:i/>
          <w:sz w:val="24"/>
          <w:szCs w:val="24"/>
        </w:rPr>
      </w:pPr>
      <w:r w:rsidRPr="00614FCC">
        <w:rPr>
          <w:rFonts w:eastAsia="Cambria"/>
          <w:i/>
          <w:sz w:val="24"/>
          <w:szCs w:val="24"/>
        </w:rPr>
        <w:t>(nazwa (firma) Podwykonawcy)</w:t>
      </w:r>
    </w:p>
    <w:p w14:paraId="77B6090A" w14:textId="77777777" w:rsidR="005C08F1" w:rsidRPr="00614FCC" w:rsidRDefault="005C08F1" w:rsidP="005C08F1">
      <w:pPr>
        <w:rPr>
          <w:rFonts w:eastAsia="Cambria"/>
          <w:sz w:val="24"/>
          <w:szCs w:val="24"/>
        </w:rPr>
      </w:pPr>
      <w:r w:rsidRPr="00614FCC">
        <w:rPr>
          <w:rFonts w:eastAsia="Cambria"/>
          <w:sz w:val="24"/>
          <w:szCs w:val="24"/>
        </w:rPr>
        <w:t>w zakresie …………………………………………………………………………………………………</w:t>
      </w:r>
    </w:p>
    <w:p w14:paraId="1D85ABA9" w14:textId="77777777" w:rsidR="005C08F1" w:rsidRDefault="005C08F1" w:rsidP="005C08F1">
      <w:pPr>
        <w:rPr>
          <w:rFonts w:eastAsia="Cambria"/>
          <w:i/>
          <w:sz w:val="24"/>
          <w:szCs w:val="24"/>
        </w:rPr>
      </w:pPr>
      <w:r w:rsidRPr="00614FCC">
        <w:rPr>
          <w:rFonts w:eastAsia="Cambria"/>
          <w:i/>
          <w:sz w:val="24"/>
          <w:szCs w:val="24"/>
        </w:rPr>
        <w:t>(rodzaj prac)</w:t>
      </w:r>
    </w:p>
    <w:p w14:paraId="2C1742F2" w14:textId="77777777" w:rsidR="005C08F1" w:rsidRPr="00614FCC" w:rsidRDefault="005C08F1" w:rsidP="005C08F1">
      <w:pPr>
        <w:rPr>
          <w:rFonts w:eastAsia="Cambria"/>
          <w:i/>
          <w:sz w:val="24"/>
          <w:szCs w:val="24"/>
        </w:rPr>
      </w:pPr>
    </w:p>
    <w:p w14:paraId="136FFB82" w14:textId="77777777" w:rsidR="005C08F1" w:rsidRDefault="005C08F1" w:rsidP="005C08F1">
      <w:pPr>
        <w:rPr>
          <w:rFonts w:eastAsia="Cambria"/>
          <w:sz w:val="24"/>
          <w:szCs w:val="24"/>
        </w:rPr>
      </w:pPr>
      <w:r w:rsidRPr="00614FCC">
        <w:rPr>
          <w:rFonts w:eastAsia="Cambria"/>
          <w:sz w:val="24"/>
          <w:szCs w:val="24"/>
        </w:rPr>
        <w:t>na zadaniu …………………………………………………………………………………………………</w:t>
      </w:r>
    </w:p>
    <w:p w14:paraId="4A10698A" w14:textId="77777777" w:rsidR="005C08F1" w:rsidRPr="00614FCC" w:rsidRDefault="005C08F1" w:rsidP="005C08F1">
      <w:pPr>
        <w:rPr>
          <w:rFonts w:eastAsia="Cambria"/>
          <w:sz w:val="24"/>
          <w:szCs w:val="24"/>
        </w:rPr>
      </w:pPr>
    </w:p>
    <w:p w14:paraId="72ADBFA0" w14:textId="77777777" w:rsidR="005C08F1" w:rsidRPr="00614FCC" w:rsidRDefault="005C08F1" w:rsidP="005C08F1">
      <w:pPr>
        <w:rPr>
          <w:rFonts w:eastAsia="Cambria"/>
          <w:sz w:val="24"/>
          <w:szCs w:val="24"/>
        </w:rPr>
      </w:pPr>
      <w:r w:rsidRPr="00614FCC">
        <w:rPr>
          <w:rFonts w:eastAsia="Cambria"/>
          <w:sz w:val="24"/>
          <w:szCs w:val="24"/>
        </w:rPr>
        <w:t>realizowanym w ramach umowy nr ……………………………………. z dnia …………………………….</w:t>
      </w:r>
    </w:p>
    <w:p w14:paraId="0E9D5DEE" w14:textId="77777777" w:rsidR="005C08F1" w:rsidRPr="00614FCC" w:rsidRDefault="005C08F1" w:rsidP="005C08F1">
      <w:pPr>
        <w:rPr>
          <w:rFonts w:eastAsia="Cambria"/>
          <w:sz w:val="24"/>
          <w:szCs w:val="24"/>
        </w:rPr>
      </w:pPr>
      <w:r w:rsidRPr="00614FCC">
        <w:rPr>
          <w:rFonts w:eastAsia="Cambria"/>
          <w:sz w:val="24"/>
          <w:szCs w:val="24"/>
        </w:rPr>
        <w:t xml:space="preserve">zawartej przez Zamawiającego, tj. </w:t>
      </w:r>
      <w:r w:rsidRPr="00614FCC">
        <w:rPr>
          <w:rFonts w:eastAsia="Cambria"/>
          <w:b/>
          <w:sz w:val="24"/>
          <w:szCs w:val="24"/>
        </w:rPr>
        <w:t>………..</w:t>
      </w:r>
      <w:r w:rsidRPr="00614FCC">
        <w:rPr>
          <w:rFonts w:eastAsia="Cambria"/>
          <w:sz w:val="24"/>
          <w:szCs w:val="24"/>
        </w:rPr>
        <w:t xml:space="preserve"> z</w:t>
      </w:r>
    </w:p>
    <w:p w14:paraId="4629303A" w14:textId="77777777" w:rsidR="005C08F1" w:rsidRPr="00614FCC" w:rsidRDefault="005C08F1" w:rsidP="005C08F1">
      <w:pPr>
        <w:rPr>
          <w:rFonts w:eastAsia="Cambria"/>
          <w:sz w:val="24"/>
          <w:szCs w:val="24"/>
        </w:rPr>
      </w:pPr>
      <w:r w:rsidRPr="00614FCC">
        <w:rPr>
          <w:rFonts w:eastAsia="Cambria"/>
          <w:sz w:val="24"/>
          <w:szCs w:val="24"/>
        </w:rPr>
        <w:t>…………………………………………………..………………………………………………</w:t>
      </w:r>
    </w:p>
    <w:p w14:paraId="352C06D3" w14:textId="77777777" w:rsidR="005C08F1" w:rsidRDefault="005C08F1" w:rsidP="005C08F1">
      <w:pPr>
        <w:rPr>
          <w:rFonts w:eastAsia="Cambria"/>
          <w:i/>
          <w:sz w:val="24"/>
          <w:szCs w:val="24"/>
        </w:rPr>
      </w:pPr>
      <w:r w:rsidRPr="00614FCC">
        <w:rPr>
          <w:rFonts w:eastAsia="Cambria"/>
          <w:i/>
          <w:sz w:val="24"/>
          <w:szCs w:val="24"/>
        </w:rPr>
        <w:t>(nazwa Wykonawcy)</w:t>
      </w:r>
    </w:p>
    <w:p w14:paraId="750E99C0" w14:textId="77777777" w:rsidR="005C08F1" w:rsidRPr="00614FCC" w:rsidRDefault="005C08F1" w:rsidP="005C08F1">
      <w:pPr>
        <w:rPr>
          <w:sz w:val="24"/>
          <w:szCs w:val="24"/>
        </w:rPr>
      </w:pPr>
    </w:p>
    <w:p w14:paraId="4C2D576E" w14:textId="77777777" w:rsidR="005C08F1" w:rsidRPr="00614FCC" w:rsidRDefault="005C08F1" w:rsidP="005C08F1">
      <w:pPr>
        <w:rPr>
          <w:rFonts w:eastAsia="Cambria"/>
          <w:sz w:val="24"/>
          <w:szCs w:val="24"/>
        </w:rPr>
      </w:pPr>
      <w:r w:rsidRPr="00614FCC">
        <w:rPr>
          <w:rFonts w:eastAsia="Cambria"/>
          <w:sz w:val="24"/>
          <w:szCs w:val="24"/>
        </w:rPr>
        <w:t>Oświadczam, że otrzymałem należne wynagrodzenie od Podwykonawcy</w:t>
      </w:r>
    </w:p>
    <w:p w14:paraId="027FFA65" w14:textId="77777777" w:rsidR="005C08F1" w:rsidRPr="00614FCC" w:rsidRDefault="005C08F1" w:rsidP="005C08F1">
      <w:pPr>
        <w:rPr>
          <w:rFonts w:eastAsia="Cambria"/>
          <w:sz w:val="24"/>
          <w:szCs w:val="24"/>
        </w:rPr>
      </w:pPr>
      <w:r w:rsidRPr="00614FCC">
        <w:rPr>
          <w:rFonts w:eastAsia="Cambria"/>
          <w:sz w:val="24"/>
          <w:szCs w:val="24"/>
        </w:rPr>
        <w:t>…………………………………………………………………………………………………</w:t>
      </w:r>
    </w:p>
    <w:p w14:paraId="02B5A998" w14:textId="77777777" w:rsidR="005C08F1" w:rsidRPr="00F83D87" w:rsidRDefault="005C08F1" w:rsidP="005C08F1">
      <w:pPr>
        <w:rPr>
          <w:rFonts w:eastAsia="Cambria"/>
          <w:sz w:val="24"/>
          <w:szCs w:val="24"/>
        </w:rPr>
      </w:pPr>
      <w:r w:rsidRPr="00614FCC">
        <w:rPr>
          <w:rFonts w:eastAsia="Cambria"/>
          <w:sz w:val="24"/>
          <w:szCs w:val="24"/>
        </w:rPr>
        <w:t>w kwocie …………………………………………………………………………………………………</w:t>
      </w:r>
    </w:p>
    <w:p w14:paraId="0E37E8D7" w14:textId="77777777" w:rsidR="005C08F1" w:rsidRPr="00F83D87" w:rsidRDefault="005C08F1" w:rsidP="005C08F1">
      <w:pPr>
        <w:rPr>
          <w:rFonts w:eastAsia="Cambria"/>
          <w:sz w:val="24"/>
          <w:szCs w:val="24"/>
        </w:rPr>
      </w:pPr>
      <w:r w:rsidRPr="00614FCC">
        <w:rPr>
          <w:rFonts w:eastAsia="Cambria"/>
          <w:sz w:val="24"/>
          <w:szCs w:val="24"/>
        </w:rPr>
        <w:t>(słownie: …………………………………………………………………………………………………)</w:t>
      </w:r>
    </w:p>
    <w:p w14:paraId="11EC488F" w14:textId="77777777" w:rsidR="005C08F1" w:rsidRPr="00614FCC" w:rsidRDefault="005C08F1" w:rsidP="005C08F1">
      <w:pPr>
        <w:rPr>
          <w:rFonts w:eastAsia="Cambria"/>
          <w:sz w:val="24"/>
          <w:szCs w:val="24"/>
        </w:rPr>
      </w:pPr>
      <w:r w:rsidRPr="00614FCC">
        <w:rPr>
          <w:rFonts w:eastAsia="Cambria"/>
          <w:sz w:val="24"/>
          <w:szCs w:val="24"/>
        </w:rPr>
        <w:t xml:space="preserve">za roboty wykonane w okresie od ………………………………. do </w:t>
      </w:r>
    </w:p>
    <w:p w14:paraId="30A85A9B" w14:textId="77777777" w:rsidR="005C08F1" w:rsidRPr="00614FCC" w:rsidRDefault="005C08F1" w:rsidP="005C08F1">
      <w:pPr>
        <w:rPr>
          <w:sz w:val="24"/>
          <w:szCs w:val="24"/>
        </w:rPr>
      </w:pPr>
    </w:p>
    <w:p w14:paraId="45A8A69F" w14:textId="77777777" w:rsidR="005C08F1" w:rsidRPr="00614FCC" w:rsidRDefault="005C08F1" w:rsidP="005C08F1">
      <w:pPr>
        <w:spacing w:line="276" w:lineRule="auto"/>
        <w:rPr>
          <w:rFonts w:eastAsia="Cambria"/>
          <w:sz w:val="24"/>
          <w:szCs w:val="24"/>
        </w:rPr>
      </w:pPr>
      <w:r w:rsidRPr="00614FCC">
        <w:rPr>
          <w:rFonts w:eastAsia="Cambria"/>
          <w:sz w:val="24"/>
          <w:szCs w:val="24"/>
        </w:rPr>
        <w:t>netto: …………………………………………….</w:t>
      </w:r>
    </w:p>
    <w:p w14:paraId="720CFFDE" w14:textId="77777777" w:rsidR="005C08F1" w:rsidRPr="00614FCC" w:rsidRDefault="005C08F1" w:rsidP="005C08F1">
      <w:pPr>
        <w:spacing w:line="276" w:lineRule="auto"/>
        <w:rPr>
          <w:rFonts w:eastAsia="Cambria"/>
          <w:sz w:val="24"/>
          <w:szCs w:val="24"/>
        </w:rPr>
      </w:pPr>
      <w:r w:rsidRPr="00614FCC">
        <w:rPr>
          <w:rFonts w:eastAsia="Cambria"/>
          <w:sz w:val="24"/>
          <w:szCs w:val="24"/>
        </w:rPr>
        <w:t>podatek VAT: …………………………………..</w:t>
      </w:r>
    </w:p>
    <w:p w14:paraId="77C0ED3E" w14:textId="77777777" w:rsidR="005C08F1" w:rsidRPr="00B823F1" w:rsidRDefault="005C08F1" w:rsidP="005C08F1">
      <w:pPr>
        <w:spacing w:line="276" w:lineRule="auto"/>
        <w:rPr>
          <w:rFonts w:eastAsia="Cambria"/>
          <w:sz w:val="24"/>
          <w:szCs w:val="24"/>
        </w:rPr>
      </w:pPr>
      <w:bookmarkStart w:id="16" w:name="page43"/>
      <w:bookmarkEnd w:id="16"/>
      <w:r w:rsidRPr="00614FCC">
        <w:rPr>
          <w:rFonts w:eastAsia="Cambria"/>
          <w:sz w:val="24"/>
          <w:szCs w:val="24"/>
        </w:rPr>
        <w:t>brutto: ……………………………………………</w:t>
      </w:r>
    </w:p>
    <w:p w14:paraId="3F5A5EA2" w14:textId="77777777" w:rsidR="005C08F1" w:rsidRDefault="005C08F1" w:rsidP="005C08F1">
      <w:pPr>
        <w:spacing w:line="276" w:lineRule="auto"/>
        <w:jc w:val="both"/>
        <w:rPr>
          <w:rFonts w:eastAsia="Cambria"/>
          <w:b/>
          <w:sz w:val="24"/>
          <w:szCs w:val="24"/>
        </w:rPr>
      </w:pPr>
      <w:r w:rsidRPr="00614FCC">
        <w:rPr>
          <w:rFonts w:eastAsia="Cambria"/>
          <w:b/>
          <w:sz w:val="24"/>
          <w:szCs w:val="24"/>
        </w:rPr>
        <w:lastRenderedPageBreak/>
        <w:t>zgod</w:t>
      </w:r>
      <w:r>
        <w:rPr>
          <w:rFonts w:eastAsia="Cambria"/>
          <w:b/>
          <w:sz w:val="24"/>
          <w:szCs w:val="24"/>
        </w:rPr>
        <w:t>nie</w:t>
      </w:r>
      <w:r>
        <w:rPr>
          <w:rFonts w:eastAsia="Cambria"/>
          <w:b/>
          <w:sz w:val="24"/>
          <w:szCs w:val="24"/>
        </w:rPr>
        <w:tab/>
        <w:t>z</w:t>
      </w:r>
      <w:r>
        <w:rPr>
          <w:rFonts w:eastAsia="Cambria"/>
          <w:b/>
          <w:sz w:val="24"/>
          <w:szCs w:val="24"/>
        </w:rPr>
        <w:tab/>
        <w:t>fakturą</w:t>
      </w:r>
      <w:r>
        <w:rPr>
          <w:rFonts w:eastAsia="Cambria"/>
          <w:b/>
          <w:sz w:val="24"/>
          <w:szCs w:val="24"/>
        </w:rPr>
        <w:tab/>
        <w:t>VAT/rachunkiem</w:t>
      </w:r>
      <w:r>
        <w:rPr>
          <w:rFonts w:eastAsia="Cambria"/>
          <w:b/>
          <w:sz w:val="24"/>
          <w:szCs w:val="24"/>
        </w:rPr>
        <w:tab/>
        <w:t>nr ……………………………..</w:t>
      </w:r>
    </w:p>
    <w:p w14:paraId="08ED311D" w14:textId="77777777" w:rsidR="005C08F1" w:rsidRPr="00614FCC" w:rsidRDefault="005C08F1" w:rsidP="005C08F1">
      <w:pPr>
        <w:spacing w:line="276" w:lineRule="auto"/>
        <w:jc w:val="both"/>
        <w:rPr>
          <w:rFonts w:eastAsia="Cambria"/>
          <w:b/>
          <w:sz w:val="24"/>
          <w:szCs w:val="24"/>
        </w:rPr>
      </w:pPr>
      <w:r w:rsidRPr="00614FCC">
        <w:rPr>
          <w:rFonts w:eastAsia="Cambria"/>
          <w:b/>
          <w:sz w:val="24"/>
          <w:szCs w:val="24"/>
        </w:rPr>
        <w:t>z</w:t>
      </w:r>
      <w:r w:rsidRPr="00614FCC">
        <w:rPr>
          <w:rFonts w:eastAsia="Cambria"/>
          <w:b/>
          <w:sz w:val="24"/>
          <w:szCs w:val="24"/>
        </w:rPr>
        <w:tab/>
        <w:t>dnia</w:t>
      </w:r>
      <w:r>
        <w:rPr>
          <w:rFonts w:eastAsia="Cambria"/>
          <w:b/>
          <w:sz w:val="24"/>
          <w:szCs w:val="24"/>
        </w:rPr>
        <w:t xml:space="preserve"> </w:t>
      </w:r>
      <w:r w:rsidRPr="00614FCC">
        <w:rPr>
          <w:rFonts w:eastAsia="Cambria"/>
          <w:b/>
          <w:sz w:val="24"/>
          <w:szCs w:val="24"/>
        </w:rPr>
        <w:t>………………………………. o</w:t>
      </w:r>
      <w:r>
        <w:rPr>
          <w:rFonts w:eastAsia="Cambria"/>
          <w:b/>
          <w:sz w:val="24"/>
          <w:szCs w:val="24"/>
        </w:rPr>
        <w:t xml:space="preserve">raz protokołem wykonanych prac, </w:t>
      </w:r>
      <w:r w:rsidRPr="00614FCC">
        <w:rPr>
          <w:rFonts w:eastAsia="Cambria"/>
          <w:b/>
          <w:sz w:val="24"/>
          <w:szCs w:val="24"/>
        </w:rPr>
        <w:t>podpisanym przez</w:t>
      </w:r>
    </w:p>
    <w:p w14:paraId="0E81EB39" w14:textId="77777777" w:rsidR="005C08F1" w:rsidRPr="00614FCC" w:rsidRDefault="005C08F1" w:rsidP="005C08F1">
      <w:pPr>
        <w:spacing w:line="276" w:lineRule="auto"/>
        <w:jc w:val="both"/>
        <w:rPr>
          <w:sz w:val="24"/>
          <w:szCs w:val="24"/>
        </w:rPr>
      </w:pPr>
      <w:r w:rsidRPr="00614FCC">
        <w:rPr>
          <w:rFonts w:eastAsia="Cambria"/>
          <w:b/>
          <w:sz w:val="24"/>
          <w:szCs w:val="24"/>
        </w:rPr>
        <w:t>Wykonawcę, kierownika prac Podwykonawcy i Koordynatora Zamawiającego oraz Inspektora Nadzoru. Odpis protokołu załączam.</w:t>
      </w:r>
    </w:p>
    <w:p w14:paraId="29299A56" w14:textId="77777777" w:rsidR="005C08F1" w:rsidRPr="00614FCC" w:rsidRDefault="005C08F1" w:rsidP="005C08F1">
      <w:pPr>
        <w:rPr>
          <w:sz w:val="24"/>
          <w:szCs w:val="24"/>
        </w:rPr>
      </w:pPr>
    </w:p>
    <w:p w14:paraId="3C12AAA9" w14:textId="77777777" w:rsidR="005C08F1" w:rsidRPr="00614FCC" w:rsidRDefault="005C08F1" w:rsidP="005C08F1">
      <w:pPr>
        <w:rPr>
          <w:rFonts w:eastAsia="Cambria"/>
          <w:sz w:val="24"/>
          <w:szCs w:val="24"/>
        </w:rPr>
      </w:pPr>
      <w:r>
        <w:rPr>
          <w:rFonts w:eastAsia="Cambria"/>
          <w:sz w:val="24"/>
          <w:szCs w:val="24"/>
        </w:rPr>
        <w:t xml:space="preserve">                                                                             </w:t>
      </w:r>
      <w:r w:rsidRPr="00614FCC">
        <w:rPr>
          <w:rFonts w:eastAsia="Cambria"/>
          <w:sz w:val="24"/>
          <w:szCs w:val="24"/>
        </w:rPr>
        <w:t>…………………………………………</w:t>
      </w:r>
    </w:p>
    <w:p w14:paraId="3329F1EF" w14:textId="77777777" w:rsidR="0075661C" w:rsidRPr="00855294" w:rsidRDefault="005C08F1">
      <w:pPr>
        <w:rPr>
          <w:rFonts w:eastAsia="Cambria"/>
          <w:i/>
          <w:sz w:val="24"/>
          <w:szCs w:val="24"/>
        </w:rPr>
      </w:pPr>
      <w:r>
        <w:rPr>
          <w:rFonts w:eastAsia="Cambria"/>
          <w:i/>
          <w:sz w:val="24"/>
          <w:szCs w:val="24"/>
        </w:rPr>
        <w:t xml:space="preserve">                                                                                             </w:t>
      </w:r>
      <w:r w:rsidRPr="00614FCC">
        <w:rPr>
          <w:rFonts w:eastAsia="Cambria"/>
          <w:i/>
          <w:sz w:val="24"/>
          <w:szCs w:val="24"/>
        </w:rPr>
        <w:t>(podpis)</w:t>
      </w:r>
      <w:r>
        <w:rPr>
          <w:rFonts w:eastAsia="Cambria"/>
          <w:i/>
          <w:noProof/>
          <w:sz w:val="24"/>
          <w:szCs w:val="24"/>
        </w:rPr>
        <w:drawing>
          <wp:anchor distT="0" distB="0" distL="114300" distR="114300" simplePos="0" relativeHeight="251659264" behindDoc="1" locked="0" layoutInCell="1" allowOverlap="1" wp14:anchorId="6B331DD0" wp14:editId="230B930D">
            <wp:simplePos x="0" y="0"/>
            <wp:positionH relativeFrom="column">
              <wp:posOffset>-1905</wp:posOffset>
            </wp:positionH>
            <wp:positionV relativeFrom="paragraph">
              <wp:posOffset>6610350</wp:posOffset>
            </wp:positionV>
            <wp:extent cx="5761990" cy="160020"/>
            <wp:effectExtent l="1905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srcRect/>
                    <a:stretch>
                      <a:fillRect/>
                    </a:stretch>
                  </pic:blipFill>
                  <pic:spPr bwMode="auto">
                    <a:xfrm>
                      <a:off x="0" y="0"/>
                      <a:ext cx="5761990" cy="160020"/>
                    </a:xfrm>
                    <a:prstGeom prst="rect">
                      <a:avLst/>
                    </a:prstGeom>
                    <a:noFill/>
                  </pic:spPr>
                </pic:pic>
              </a:graphicData>
            </a:graphic>
          </wp:anchor>
        </w:drawing>
      </w:r>
    </w:p>
    <w:sectPr w:rsidR="0075661C" w:rsidRPr="00855294" w:rsidSect="003730C9">
      <w:headerReference w:type="even" r:id="rId9"/>
      <w:headerReference w:type="default" r:id="rId10"/>
      <w:pgSz w:w="11906" w:h="16838"/>
      <w:pgMar w:top="426" w:right="1418" w:bottom="993"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D2C88" w14:textId="77777777" w:rsidR="00B0156A" w:rsidRDefault="00B0156A" w:rsidP="004B5879">
      <w:r>
        <w:separator/>
      </w:r>
    </w:p>
  </w:endnote>
  <w:endnote w:type="continuationSeparator" w:id="0">
    <w:p w14:paraId="6B6D2FFE" w14:textId="77777777" w:rsidR="00B0156A" w:rsidRDefault="00B0156A" w:rsidP="004B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adea">
    <w:altName w:val="Cambria"/>
    <w:charset w:val="EE"/>
    <w:family w:val="auto"/>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2EBD6" w14:textId="77777777" w:rsidR="00B0156A" w:rsidRDefault="00B0156A" w:rsidP="004B5879">
      <w:r>
        <w:separator/>
      </w:r>
    </w:p>
  </w:footnote>
  <w:footnote w:type="continuationSeparator" w:id="0">
    <w:p w14:paraId="29AF7ADF" w14:textId="77777777" w:rsidR="00B0156A" w:rsidRDefault="00B0156A" w:rsidP="004B5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C6FC2" w14:textId="77777777" w:rsidR="00B0156A" w:rsidRDefault="00B0156A" w:rsidP="005C08F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EE82085" w14:textId="77777777" w:rsidR="00B0156A" w:rsidRDefault="00B015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BFCD8" w14:textId="3DB30CE5" w:rsidR="00B0156A" w:rsidRDefault="003730C9" w:rsidP="003730C9">
    <w:r>
      <w:rPr>
        <w:noProof/>
      </w:rPr>
      <w:drawing>
        <wp:inline distT="0" distB="0" distL="0" distR="0" wp14:anchorId="22DD7D88" wp14:editId="7E3E78F3">
          <wp:extent cx="5759450" cy="690880"/>
          <wp:effectExtent l="0" t="0" r="0" b="0"/>
          <wp:docPr id="16312898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89893" name="Obraz 1"/>
                  <pic:cNvPicPr>
                    <a:picLocks noChangeAspect="1"/>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5759450" cy="690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8A2C2A"/>
    <w:multiLevelType w:val="multilevel"/>
    <w:tmpl w:val="B41C0EBC"/>
    <w:lvl w:ilvl="0">
      <w:start w:val="1"/>
      <w:numFmt w:val="none"/>
      <w:lvlText w:val="2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A96512"/>
    <w:multiLevelType w:val="hybridMultilevel"/>
    <w:tmpl w:val="86644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4A6FF2"/>
    <w:multiLevelType w:val="hybridMultilevel"/>
    <w:tmpl w:val="9C3C4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576270"/>
    <w:multiLevelType w:val="hybridMultilevel"/>
    <w:tmpl w:val="8C365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EB1029"/>
    <w:multiLevelType w:val="hybridMultilevel"/>
    <w:tmpl w:val="51581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23021"/>
    <w:multiLevelType w:val="hybridMultilevel"/>
    <w:tmpl w:val="8E7CA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DB3974"/>
    <w:multiLevelType w:val="hybridMultilevel"/>
    <w:tmpl w:val="DAF6A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9F6C38"/>
    <w:multiLevelType w:val="singleLevel"/>
    <w:tmpl w:val="D9A40878"/>
    <w:lvl w:ilvl="0">
      <w:start w:val="3"/>
      <w:numFmt w:val="decimal"/>
      <w:lvlText w:val="%1."/>
      <w:legacy w:legacy="1" w:legacySpace="0" w:legacyIndent="331"/>
      <w:lvlJc w:val="left"/>
      <w:rPr>
        <w:rFonts w:ascii="Times New Roman" w:hAnsi="Times New Roman" w:cs="Times New Roman" w:hint="default"/>
        <w:b/>
      </w:rPr>
    </w:lvl>
  </w:abstractNum>
  <w:abstractNum w:abstractNumId="9" w15:restartNumberingAfterBreak="0">
    <w:nsid w:val="1BC625E9"/>
    <w:multiLevelType w:val="hybridMultilevel"/>
    <w:tmpl w:val="F9A82DE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1C9A02C3"/>
    <w:multiLevelType w:val="multilevel"/>
    <w:tmpl w:val="3960A39C"/>
    <w:lvl w:ilvl="0">
      <w:start w:val="25"/>
      <w:numFmt w:val="decimal"/>
      <w:lvlText w:val="%1."/>
      <w:lvlJc w:val="left"/>
      <w:pPr>
        <w:ind w:left="484" w:hanging="484"/>
      </w:pPr>
      <w:rPr>
        <w:rFonts w:hint="default"/>
      </w:rPr>
    </w:lvl>
    <w:lvl w:ilvl="1">
      <w:start w:val="24"/>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057846"/>
    <w:multiLevelType w:val="hybridMultilevel"/>
    <w:tmpl w:val="51745BD0"/>
    <w:lvl w:ilvl="0" w:tplc="94808C86">
      <w:start w:val="1"/>
      <w:numFmt w:val="decimal"/>
      <w:lvlText w:val="%1."/>
      <w:lvlJc w:val="left"/>
      <w:pPr>
        <w:ind w:left="420" w:hanging="360"/>
      </w:pPr>
      <w:rPr>
        <w:rFonts w:ascii="Times New Roman" w:hAnsi="Times New Roman" w:cs="Times New Roman" w:hint="default"/>
        <w:b/>
        <w:sz w:val="24"/>
        <w:szCs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FAE0249"/>
    <w:multiLevelType w:val="hybridMultilevel"/>
    <w:tmpl w:val="BD82A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433348"/>
    <w:multiLevelType w:val="multilevel"/>
    <w:tmpl w:val="1EBEA49E"/>
    <w:lvl w:ilvl="0">
      <w:start w:val="1"/>
      <w:numFmt w:val="decimal"/>
      <w:lvlText w:val="%1."/>
      <w:lvlJc w:val="left"/>
      <w:pPr>
        <w:tabs>
          <w:tab w:val="num" w:pos="720"/>
        </w:tabs>
        <w:ind w:left="720" w:hanging="360"/>
      </w:pPr>
      <w:rPr>
        <w:b w:val="0"/>
        <w:bCs w:val="0"/>
        <w:i w:val="0"/>
        <w:i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4" w15:restartNumberingAfterBreak="0">
    <w:nsid w:val="28D51D3B"/>
    <w:multiLevelType w:val="hybridMultilevel"/>
    <w:tmpl w:val="10445702"/>
    <w:lvl w:ilvl="0" w:tplc="4F585F1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CF198F"/>
    <w:multiLevelType w:val="hybridMultilevel"/>
    <w:tmpl w:val="92485E6E"/>
    <w:lvl w:ilvl="0" w:tplc="351A96D6">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FA5762"/>
    <w:multiLevelType w:val="hybridMultilevel"/>
    <w:tmpl w:val="2C10C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1C4C08"/>
    <w:multiLevelType w:val="hybridMultilevel"/>
    <w:tmpl w:val="4A88A194"/>
    <w:lvl w:ilvl="0" w:tplc="3982B22E">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A209C"/>
    <w:multiLevelType w:val="hybridMultilevel"/>
    <w:tmpl w:val="75EEB5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1A054F"/>
    <w:multiLevelType w:val="multilevel"/>
    <w:tmpl w:val="CC686796"/>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0" w15:restartNumberingAfterBreak="0">
    <w:nsid w:val="35413535"/>
    <w:multiLevelType w:val="multilevel"/>
    <w:tmpl w:val="42F05A94"/>
    <w:lvl w:ilvl="0">
      <w:start w:val="25"/>
      <w:numFmt w:val="decimal"/>
      <w:lvlText w:val="%1."/>
      <w:lvlJc w:val="left"/>
      <w:pPr>
        <w:ind w:left="484" w:hanging="484"/>
      </w:pPr>
      <w:rPr>
        <w:rFonts w:hint="default"/>
      </w:rPr>
    </w:lvl>
    <w:lvl w:ilvl="1">
      <w:start w:val="24"/>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A00708"/>
    <w:multiLevelType w:val="hybridMultilevel"/>
    <w:tmpl w:val="03B8F6A6"/>
    <w:lvl w:ilvl="0" w:tplc="AEF22702">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B77F5"/>
    <w:multiLevelType w:val="hybridMultilevel"/>
    <w:tmpl w:val="6C846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ED48FD"/>
    <w:multiLevelType w:val="hybridMultilevel"/>
    <w:tmpl w:val="3B46432A"/>
    <w:lvl w:ilvl="0" w:tplc="4510DEDC">
      <w:start w:val="23"/>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202F29"/>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26D0C12"/>
    <w:multiLevelType w:val="hybridMultilevel"/>
    <w:tmpl w:val="73D408DE"/>
    <w:lvl w:ilvl="0" w:tplc="897AA38C">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EB59F6"/>
    <w:multiLevelType w:val="hybridMultilevel"/>
    <w:tmpl w:val="D8AAA4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80709D5"/>
    <w:multiLevelType w:val="multilevel"/>
    <w:tmpl w:val="C50CE6AA"/>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8" w15:restartNumberingAfterBreak="0">
    <w:nsid w:val="4B49647D"/>
    <w:multiLevelType w:val="hybridMultilevel"/>
    <w:tmpl w:val="44A24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F37591"/>
    <w:multiLevelType w:val="hybridMultilevel"/>
    <w:tmpl w:val="597EAC18"/>
    <w:lvl w:ilvl="0" w:tplc="00000004">
      <w:start w:val="1"/>
      <w:numFmt w:val="decimal"/>
      <w:lvlText w:val="%1)"/>
      <w:lvlJc w:val="left"/>
      <w:pPr>
        <w:tabs>
          <w:tab w:val="num" w:pos="1125"/>
        </w:tabs>
        <w:ind w:left="1125"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546F0004"/>
    <w:multiLevelType w:val="hybridMultilevel"/>
    <w:tmpl w:val="89C60BE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1" w15:restartNumberingAfterBreak="0">
    <w:nsid w:val="5A6A565E"/>
    <w:multiLevelType w:val="multilevel"/>
    <w:tmpl w:val="10445702"/>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AA53F99"/>
    <w:multiLevelType w:val="multilevel"/>
    <w:tmpl w:val="31225A36"/>
    <w:lvl w:ilvl="0">
      <w:start w:val="3"/>
      <w:numFmt w:val="decimal"/>
      <w:lvlText w:val="%1."/>
      <w:lvlJc w:val="left"/>
      <w:pPr>
        <w:ind w:left="367" w:hanging="367"/>
      </w:pPr>
      <w:rPr>
        <w:rFonts w:hint="default"/>
      </w:rPr>
    </w:lvl>
    <w:lvl w:ilvl="1">
      <w:start w:val="1"/>
      <w:numFmt w:val="decimal"/>
      <w:lvlText w:val="%1.%2."/>
      <w:lvlJc w:val="left"/>
      <w:pPr>
        <w:ind w:left="367" w:hanging="3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E672FA"/>
    <w:multiLevelType w:val="multilevel"/>
    <w:tmpl w:val="599AF888"/>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Times New Roman" w:hAnsi="Times New Roman" w:cs="Times New Roman"/>
        <w:b/>
        <w:i w:val="0"/>
        <w:strike w:val="0"/>
        <w:dstrike w:val="0"/>
        <w:sz w:val="24"/>
        <w:szCs w:val="24"/>
        <w:u w:val="none"/>
        <w:effect w:val="none"/>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4" w15:restartNumberingAfterBreak="0">
    <w:nsid w:val="5C6A17F2"/>
    <w:multiLevelType w:val="hybridMultilevel"/>
    <w:tmpl w:val="A5901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F6F6211"/>
    <w:multiLevelType w:val="hybridMultilevel"/>
    <w:tmpl w:val="FB4663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2650828"/>
    <w:multiLevelType w:val="hybridMultilevel"/>
    <w:tmpl w:val="A626A5F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62A3546A"/>
    <w:multiLevelType w:val="hybridMultilevel"/>
    <w:tmpl w:val="F9CE1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180C5F"/>
    <w:multiLevelType w:val="multilevel"/>
    <w:tmpl w:val="AAF04A84"/>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39" w15:restartNumberingAfterBreak="0">
    <w:nsid w:val="6CCB708E"/>
    <w:multiLevelType w:val="hybridMultilevel"/>
    <w:tmpl w:val="32E03EE2"/>
    <w:lvl w:ilvl="0" w:tplc="351A96D6">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A948E3"/>
    <w:multiLevelType w:val="hybridMultilevel"/>
    <w:tmpl w:val="D7102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5A31FC"/>
    <w:multiLevelType w:val="hybridMultilevel"/>
    <w:tmpl w:val="B66E25F2"/>
    <w:lvl w:ilvl="0" w:tplc="23D4D93A">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42" w15:restartNumberingAfterBreak="0">
    <w:nsid w:val="6FDA4F02"/>
    <w:multiLevelType w:val="hybridMultilevel"/>
    <w:tmpl w:val="A306B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6335D12"/>
    <w:multiLevelType w:val="multilevel"/>
    <w:tmpl w:val="38C6824E"/>
    <w:lvl w:ilvl="0">
      <w:start w:val="25"/>
      <w:numFmt w:val="decimal"/>
      <w:lvlText w:val="%1."/>
      <w:lvlJc w:val="left"/>
      <w:pPr>
        <w:ind w:left="484" w:hanging="484"/>
      </w:pPr>
      <w:rPr>
        <w:rFonts w:hint="default"/>
      </w:rPr>
    </w:lvl>
    <w:lvl w:ilvl="1">
      <w:start w:val="23"/>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55749C"/>
    <w:multiLevelType w:val="hybridMultilevel"/>
    <w:tmpl w:val="9DD0BA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78A80775"/>
    <w:multiLevelType w:val="multilevel"/>
    <w:tmpl w:val="56B28216"/>
    <w:lvl w:ilvl="0">
      <w:start w:val="1"/>
      <w:numFmt w:val="decimal"/>
      <w:lvlText w:val="%1."/>
      <w:legacy w:legacy="1" w:legacySpace="0" w:legacyIndent="336"/>
      <w:lvlJc w:val="left"/>
      <w:rPr>
        <w:rFonts w:ascii="Times New Roman" w:hAnsi="Times New Roman" w:cs="Times New Roman"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AC77E19"/>
    <w:multiLevelType w:val="multilevel"/>
    <w:tmpl w:val="8048DF8A"/>
    <w:lvl w:ilvl="0">
      <w:start w:val="25"/>
      <w:numFmt w:val="decimal"/>
      <w:lvlText w:val="%1."/>
      <w:lvlJc w:val="left"/>
      <w:pPr>
        <w:ind w:left="484" w:hanging="484"/>
      </w:pPr>
      <w:rPr>
        <w:rFonts w:hint="default"/>
      </w:rPr>
    </w:lvl>
    <w:lvl w:ilvl="1">
      <w:start w:val="24"/>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0F4E37"/>
    <w:multiLevelType w:val="hybridMultilevel"/>
    <w:tmpl w:val="10445702"/>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8562099">
    <w:abstractNumId w:val="45"/>
  </w:num>
  <w:num w:numId="2" w16cid:durableId="1064379592">
    <w:abstractNumId w:val="8"/>
  </w:num>
  <w:num w:numId="3" w16cid:durableId="193544621">
    <w:abstractNumId w:val="17"/>
  </w:num>
  <w:num w:numId="4" w16cid:durableId="1670405041">
    <w:abstractNumId w:val="0"/>
  </w:num>
  <w:num w:numId="5" w16cid:durableId="865218583">
    <w:abstractNumId w:val="29"/>
  </w:num>
  <w:num w:numId="6" w16cid:durableId="761024728">
    <w:abstractNumId w:val="21"/>
  </w:num>
  <w:num w:numId="7" w16cid:durableId="1835027407">
    <w:abstractNumId w:val="24"/>
  </w:num>
  <w:num w:numId="8" w16cid:durableId="1125346426">
    <w:abstractNumId w:val="41"/>
  </w:num>
  <w:num w:numId="9" w16cid:durableId="484780011">
    <w:abstractNumId w:val="32"/>
  </w:num>
  <w:num w:numId="10" w16cid:durableId="1216744872">
    <w:abstractNumId w:val="9"/>
  </w:num>
  <w:num w:numId="11" w16cid:durableId="152986432">
    <w:abstractNumId w:val="6"/>
  </w:num>
  <w:num w:numId="12" w16cid:durableId="2113089684">
    <w:abstractNumId w:val="3"/>
  </w:num>
  <w:num w:numId="13" w16cid:durableId="1617830535">
    <w:abstractNumId w:val="37"/>
  </w:num>
  <w:num w:numId="14" w16cid:durableId="278532968">
    <w:abstractNumId w:val="28"/>
  </w:num>
  <w:num w:numId="15" w16cid:durableId="1302804177">
    <w:abstractNumId w:val="35"/>
  </w:num>
  <w:num w:numId="16" w16cid:durableId="321858999">
    <w:abstractNumId w:val="42"/>
  </w:num>
  <w:num w:numId="17" w16cid:durableId="293296497">
    <w:abstractNumId w:val="36"/>
  </w:num>
  <w:num w:numId="18" w16cid:durableId="792165342">
    <w:abstractNumId w:val="18"/>
  </w:num>
  <w:num w:numId="19" w16cid:durableId="2033677621">
    <w:abstractNumId w:val="12"/>
  </w:num>
  <w:num w:numId="20" w16cid:durableId="799803517">
    <w:abstractNumId w:val="22"/>
  </w:num>
  <w:num w:numId="21" w16cid:durableId="816342269">
    <w:abstractNumId w:val="5"/>
  </w:num>
  <w:num w:numId="22" w16cid:durableId="307127033">
    <w:abstractNumId w:val="34"/>
  </w:num>
  <w:num w:numId="23" w16cid:durableId="1513061303">
    <w:abstractNumId w:val="7"/>
  </w:num>
  <w:num w:numId="24" w16cid:durableId="1645357326">
    <w:abstractNumId w:val="2"/>
  </w:num>
  <w:num w:numId="25" w16cid:durableId="244606270">
    <w:abstractNumId w:val="11"/>
  </w:num>
  <w:num w:numId="26" w16cid:durableId="770010584">
    <w:abstractNumId w:val="40"/>
  </w:num>
  <w:num w:numId="27" w16cid:durableId="1277785567">
    <w:abstractNumId w:val="38"/>
  </w:num>
  <w:num w:numId="28" w16cid:durableId="1061909384">
    <w:abstractNumId w:val="27"/>
  </w:num>
  <w:num w:numId="29" w16cid:durableId="896433938">
    <w:abstractNumId w:val="30"/>
  </w:num>
  <w:num w:numId="30" w16cid:durableId="726337514">
    <w:abstractNumId w:val="25"/>
  </w:num>
  <w:num w:numId="31" w16cid:durableId="5535872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02247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9443992">
    <w:abstractNumId w:val="10"/>
  </w:num>
  <w:num w:numId="34" w16cid:durableId="390808466">
    <w:abstractNumId w:val="23"/>
  </w:num>
  <w:num w:numId="35" w16cid:durableId="725488157">
    <w:abstractNumId w:val="39"/>
  </w:num>
  <w:num w:numId="36" w16cid:durableId="966620787">
    <w:abstractNumId w:val="43"/>
  </w:num>
  <w:num w:numId="37" w16cid:durableId="7679146">
    <w:abstractNumId w:val="14"/>
  </w:num>
  <w:num w:numId="38" w16cid:durableId="599341981">
    <w:abstractNumId w:val="15"/>
  </w:num>
  <w:num w:numId="39" w16cid:durableId="923608115">
    <w:abstractNumId w:val="46"/>
  </w:num>
  <w:num w:numId="40" w16cid:durableId="1585993796">
    <w:abstractNumId w:val="47"/>
  </w:num>
  <w:num w:numId="41" w16cid:durableId="1170946365">
    <w:abstractNumId w:val="31"/>
  </w:num>
  <w:num w:numId="42" w16cid:durableId="1658417602">
    <w:abstractNumId w:val="1"/>
  </w:num>
  <w:num w:numId="43" w16cid:durableId="462817574">
    <w:abstractNumId w:val="20"/>
  </w:num>
  <w:num w:numId="44" w16cid:durableId="1794979195">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4072474">
    <w:abstractNumId w:val="44"/>
  </w:num>
  <w:num w:numId="46" w16cid:durableId="677537056">
    <w:abstractNumId w:val="26"/>
  </w:num>
  <w:num w:numId="47" w16cid:durableId="802232045">
    <w:abstractNumId w:val="33"/>
  </w:num>
  <w:num w:numId="48" w16cid:durableId="1640189861">
    <w:abstractNumId w:val="16"/>
  </w:num>
  <w:num w:numId="49" w16cid:durableId="7189365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iwer Nowicki">
    <w15:presenceInfo w15:providerId="Windows Live" w15:userId="93a8b50a0505f8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8F1"/>
    <w:rsid w:val="00002CBF"/>
    <w:rsid w:val="00003692"/>
    <w:rsid w:val="00011CEC"/>
    <w:rsid w:val="000216F8"/>
    <w:rsid w:val="0003496B"/>
    <w:rsid w:val="000538FA"/>
    <w:rsid w:val="00056BE0"/>
    <w:rsid w:val="000654C8"/>
    <w:rsid w:val="00077EF8"/>
    <w:rsid w:val="00080A6B"/>
    <w:rsid w:val="0008774B"/>
    <w:rsid w:val="000A7B6B"/>
    <w:rsid w:val="000A7E02"/>
    <w:rsid w:val="000B3CCB"/>
    <w:rsid w:val="000B4B3F"/>
    <w:rsid w:val="000C2050"/>
    <w:rsid w:val="000C5FA7"/>
    <w:rsid w:val="000D6214"/>
    <w:rsid w:val="000D765F"/>
    <w:rsid w:val="000F180D"/>
    <w:rsid w:val="000F6494"/>
    <w:rsid w:val="0011403E"/>
    <w:rsid w:val="00114406"/>
    <w:rsid w:val="00131035"/>
    <w:rsid w:val="001363CD"/>
    <w:rsid w:val="00136AB2"/>
    <w:rsid w:val="00144637"/>
    <w:rsid w:val="00146CF2"/>
    <w:rsid w:val="001507F8"/>
    <w:rsid w:val="00150A9F"/>
    <w:rsid w:val="00151D24"/>
    <w:rsid w:val="00155418"/>
    <w:rsid w:val="001759F0"/>
    <w:rsid w:val="001806EC"/>
    <w:rsid w:val="001862F6"/>
    <w:rsid w:val="001971E1"/>
    <w:rsid w:val="001A53E9"/>
    <w:rsid w:val="001D18EE"/>
    <w:rsid w:val="00206B42"/>
    <w:rsid w:val="00215345"/>
    <w:rsid w:val="00224B53"/>
    <w:rsid w:val="00225201"/>
    <w:rsid w:val="0023604A"/>
    <w:rsid w:val="00243853"/>
    <w:rsid w:val="00245704"/>
    <w:rsid w:val="0025216E"/>
    <w:rsid w:val="002557F6"/>
    <w:rsid w:val="002635A2"/>
    <w:rsid w:val="0027497C"/>
    <w:rsid w:val="00286F43"/>
    <w:rsid w:val="002A0CDC"/>
    <w:rsid w:val="002A3D64"/>
    <w:rsid w:val="002A7715"/>
    <w:rsid w:val="002A7C0F"/>
    <w:rsid w:val="002C7FBB"/>
    <w:rsid w:val="002D5388"/>
    <w:rsid w:val="002D679B"/>
    <w:rsid w:val="002E5AC4"/>
    <w:rsid w:val="002F6786"/>
    <w:rsid w:val="003226FF"/>
    <w:rsid w:val="003332BF"/>
    <w:rsid w:val="0033708F"/>
    <w:rsid w:val="0034310C"/>
    <w:rsid w:val="0034530A"/>
    <w:rsid w:val="00355750"/>
    <w:rsid w:val="00360552"/>
    <w:rsid w:val="003617B3"/>
    <w:rsid w:val="00364B30"/>
    <w:rsid w:val="003730C9"/>
    <w:rsid w:val="00395B1F"/>
    <w:rsid w:val="00397199"/>
    <w:rsid w:val="003A6E13"/>
    <w:rsid w:val="003B0C7A"/>
    <w:rsid w:val="003C74DA"/>
    <w:rsid w:val="003D5886"/>
    <w:rsid w:val="003E464A"/>
    <w:rsid w:val="00401536"/>
    <w:rsid w:val="0041573B"/>
    <w:rsid w:val="00425CB3"/>
    <w:rsid w:val="00431006"/>
    <w:rsid w:val="00435DD5"/>
    <w:rsid w:val="004377A9"/>
    <w:rsid w:val="004441F0"/>
    <w:rsid w:val="00455B2A"/>
    <w:rsid w:val="00464181"/>
    <w:rsid w:val="00473D06"/>
    <w:rsid w:val="0049430F"/>
    <w:rsid w:val="00494A80"/>
    <w:rsid w:val="00495783"/>
    <w:rsid w:val="004A670F"/>
    <w:rsid w:val="004B5879"/>
    <w:rsid w:val="004C2897"/>
    <w:rsid w:val="004E6AB3"/>
    <w:rsid w:val="004F1D0F"/>
    <w:rsid w:val="004F5ACE"/>
    <w:rsid w:val="00510F0B"/>
    <w:rsid w:val="00524DAC"/>
    <w:rsid w:val="00525DE5"/>
    <w:rsid w:val="00531C98"/>
    <w:rsid w:val="005337FD"/>
    <w:rsid w:val="00542B57"/>
    <w:rsid w:val="00556B06"/>
    <w:rsid w:val="00560C83"/>
    <w:rsid w:val="00562425"/>
    <w:rsid w:val="00564E8B"/>
    <w:rsid w:val="0056524F"/>
    <w:rsid w:val="00572F49"/>
    <w:rsid w:val="00585340"/>
    <w:rsid w:val="00595DFE"/>
    <w:rsid w:val="005A1324"/>
    <w:rsid w:val="005B5DD1"/>
    <w:rsid w:val="005C08F1"/>
    <w:rsid w:val="005E0BD1"/>
    <w:rsid w:val="005E2D5F"/>
    <w:rsid w:val="005E4085"/>
    <w:rsid w:val="005F252F"/>
    <w:rsid w:val="005F5A18"/>
    <w:rsid w:val="00610ADB"/>
    <w:rsid w:val="00612C20"/>
    <w:rsid w:val="00620159"/>
    <w:rsid w:val="00630145"/>
    <w:rsid w:val="00651B57"/>
    <w:rsid w:val="00656279"/>
    <w:rsid w:val="00657C3F"/>
    <w:rsid w:val="0066303A"/>
    <w:rsid w:val="006708FB"/>
    <w:rsid w:val="00671678"/>
    <w:rsid w:val="0067363B"/>
    <w:rsid w:val="0068289D"/>
    <w:rsid w:val="006921FC"/>
    <w:rsid w:val="006A2F1C"/>
    <w:rsid w:val="006A6E1F"/>
    <w:rsid w:val="006C4D13"/>
    <w:rsid w:val="006D0350"/>
    <w:rsid w:val="006D1A13"/>
    <w:rsid w:val="006D5960"/>
    <w:rsid w:val="006E353D"/>
    <w:rsid w:val="006E4223"/>
    <w:rsid w:val="006E6905"/>
    <w:rsid w:val="006F58C9"/>
    <w:rsid w:val="006F601A"/>
    <w:rsid w:val="00715321"/>
    <w:rsid w:val="007553E4"/>
    <w:rsid w:val="0075661C"/>
    <w:rsid w:val="00763899"/>
    <w:rsid w:val="0078133E"/>
    <w:rsid w:val="007817EA"/>
    <w:rsid w:val="0078789C"/>
    <w:rsid w:val="0079380E"/>
    <w:rsid w:val="0079663A"/>
    <w:rsid w:val="007B4A71"/>
    <w:rsid w:val="007B6A12"/>
    <w:rsid w:val="007D02F5"/>
    <w:rsid w:val="007D41EC"/>
    <w:rsid w:val="007E29D9"/>
    <w:rsid w:val="007E3F95"/>
    <w:rsid w:val="007F2E7F"/>
    <w:rsid w:val="008031C6"/>
    <w:rsid w:val="00836C45"/>
    <w:rsid w:val="00841AE6"/>
    <w:rsid w:val="008433C6"/>
    <w:rsid w:val="00855294"/>
    <w:rsid w:val="00857F4A"/>
    <w:rsid w:val="008750AB"/>
    <w:rsid w:val="00895C4F"/>
    <w:rsid w:val="00895C75"/>
    <w:rsid w:val="008A2163"/>
    <w:rsid w:val="008A4349"/>
    <w:rsid w:val="008A7176"/>
    <w:rsid w:val="008B1D3C"/>
    <w:rsid w:val="008C72D7"/>
    <w:rsid w:val="008D2F0C"/>
    <w:rsid w:val="008E07CD"/>
    <w:rsid w:val="008E1059"/>
    <w:rsid w:val="00912F26"/>
    <w:rsid w:val="009145F4"/>
    <w:rsid w:val="00922EA2"/>
    <w:rsid w:val="00924A24"/>
    <w:rsid w:val="00930A03"/>
    <w:rsid w:val="0093429D"/>
    <w:rsid w:val="00934921"/>
    <w:rsid w:val="0094547A"/>
    <w:rsid w:val="00946ECF"/>
    <w:rsid w:val="009651E1"/>
    <w:rsid w:val="00974AB9"/>
    <w:rsid w:val="00975EFA"/>
    <w:rsid w:val="00976D03"/>
    <w:rsid w:val="00976DD6"/>
    <w:rsid w:val="00980B52"/>
    <w:rsid w:val="00991D25"/>
    <w:rsid w:val="00996741"/>
    <w:rsid w:val="009A0597"/>
    <w:rsid w:val="009A0C7C"/>
    <w:rsid w:val="009A37D1"/>
    <w:rsid w:val="009B303D"/>
    <w:rsid w:val="009C0AB2"/>
    <w:rsid w:val="009C14FE"/>
    <w:rsid w:val="009C58FF"/>
    <w:rsid w:val="009E5306"/>
    <w:rsid w:val="009F227E"/>
    <w:rsid w:val="009F460E"/>
    <w:rsid w:val="00A23095"/>
    <w:rsid w:val="00A56E94"/>
    <w:rsid w:val="00A66050"/>
    <w:rsid w:val="00A73AC4"/>
    <w:rsid w:val="00A87763"/>
    <w:rsid w:val="00A91C54"/>
    <w:rsid w:val="00AA1338"/>
    <w:rsid w:val="00AB7C44"/>
    <w:rsid w:val="00AC0E93"/>
    <w:rsid w:val="00AC2D8D"/>
    <w:rsid w:val="00AD7F92"/>
    <w:rsid w:val="00AF7217"/>
    <w:rsid w:val="00B0156A"/>
    <w:rsid w:val="00B01B1C"/>
    <w:rsid w:val="00B03445"/>
    <w:rsid w:val="00B0602E"/>
    <w:rsid w:val="00B15DEF"/>
    <w:rsid w:val="00B30961"/>
    <w:rsid w:val="00B43B37"/>
    <w:rsid w:val="00B6154D"/>
    <w:rsid w:val="00B663C1"/>
    <w:rsid w:val="00B67D03"/>
    <w:rsid w:val="00B711CD"/>
    <w:rsid w:val="00B75ED0"/>
    <w:rsid w:val="00B83843"/>
    <w:rsid w:val="00B86EB7"/>
    <w:rsid w:val="00BA086F"/>
    <w:rsid w:val="00BB10DE"/>
    <w:rsid w:val="00BB452F"/>
    <w:rsid w:val="00BB6DB5"/>
    <w:rsid w:val="00BC241C"/>
    <w:rsid w:val="00BE25CB"/>
    <w:rsid w:val="00BE6F80"/>
    <w:rsid w:val="00BF55C0"/>
    <w:rsid w:val="00C0496A"/>
    <w:rsid w:val="00C1296D"/>
    <w:rsid w:val="00C12B2F"/>
    <w:rsid w:val="00C14EB6"/>
    <w:rsid w:val="00C163AA"/>
    <w:rsid w:val="00C218EF"/>
    <w:rsid w:val="00C33EBF"/>
    <w:rsid w:val="00C35504"/>
    <w:rsid w:val="00C37D3A"/>
    <w:rsid w:val="00C476B2"/>
    <w:rsid w:val="00C47A72"/>
    <w:rsid w:val="00C5759B"/>
    <w:rsid w:val="00C6010D"/>
    <w:rsid w:val="00C614E8"/>
    <w:rsid w:val="00C66E0F"/>
    <w:rsid w:val="00C72085"/>
    <w:rsid w:val="00C72CF3"/>
    <w:rsid w:val="00C827A7"/>
    <w:rsid w:val="00CA0B6A"/>
    <w:rsid w:val="00CA1A62"/>
    <w:rsid w:val="00CC6FEF"/>
    <w:rsid w:val="00CD53A5"/>
    <w:rsid w:val="00CE21A6"/>
    <w:rsid w:val="00CE5E32"/>
    <w:rsid w:val="00CF41B5"/>
    <w:rsid w:val="00D002FD"/>
    <w:rsid w:val="00D07439"/>
    <w:rsid w:val="00D07C2A"/>
    <w:rsid w:val="00D16B60"/>
    <w:rsid w:val="00D171E8"/>
    <w:rsid w:val="00D26309"/>
    <w:rsid w:val="00D329DD"/>
    <w:rsid w:val="00D35A8A"/>
    <w:rsid w:val="00D366A0"/>
    <w:rsid w:val="00D62344"/>
    <w:rsid w:val="00D65227"/>
    <w:rsid w:val="00D664CA"/>
    <w:rsid w:val="00D6762C"/>
    <w:rsid w:val="00D816D9"/>
    <w:rsid w:val="00D82B92"/>
    <w:rsid w:val="00D84D22"/>
    <w:rsid w:val="00D90763"/>
    <w:rsid w:val="00D912A1"/>
    <w:rsid w:val="00DA484E"/>
    <w:rsid w:val="00DB0324"/>
    <w:rsid w:val="00DC3EC5"/>
    <w:rsid w:val="00DC656C"/>
    <w:rsid w:val="00DE3A0E"/>
    <w:rsid w:val="00DF6334"/>
    <w:rsid w:val="00E42038"/>
    <w:rsid w:val="00E438E6"/>
    <w:rsid w:val="00E43E5E"/>
    <w:rsid w:val="00E63B93"/>
    <w:rsid w:val="00E71C2F"/>
    <w:rsid w:val="00EA35DB"/>
    <w:rsid w:val="00EA75A5"/>
    <w:rsid w:val="00EB6D48"/>
    <w:rsid w:val="00ED2048"/>
    <w:rsid w:val="00EE58D0"/>
    <w:rsid w:val="00EE7CCF"/>
    <w:rsid w:val="00EE7EEA"/>
    <w:rsid w:val="00F061B4"/>
    <w:rsid w:val="00F13626"/>
    <w:rsid w:val="00F15C4B"/>
    <w:rsid w:val="00F6356A"/>
    <w:rsid w:val="00F670C6"/>
    <w:rsid w:val="00F9353F"/>
    <w:rsid w:val="00FB1849"/>
    <w:rsid w:val="00FB2861"/>
    <w:rsid w:val="00FB6564"/>
    <w:rsid w:val="00FC7F37"/>
    <w:rsid w:val="00FD08E0"/>
    <w:rsid w:val="00FE0D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1779EFC8"/>
  <w15:docId w15:val="{CE219B6C-87FF-445C-A7BA-8244DF368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8F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nhideWhenUsed/>
    <w:qFormat/>
    <w:rsid w:val="005C08F1"/>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Nagwek3">
    <w:name w:val="heading 3"/>
    <w:basedOn w:val="Normalny"/>
    <w:next w:val="Normalny"/>
    <w:link w:val="Nagwek3Znak"/>
    <w:uiPriority w:val="9"/>
    <w:semiHidden/>
    <w:unhideWhenUsed/>
    <w:qFormat/>
    <w:rsid w:val="005C08F1"/>
    <w:pPr>
      <w:keepNext/>
      <w:keepLines/>
      <w:spacing w:before="200"/>
      <w:outlineLvl w:val="2"/>
    </w:pPr>
    <w:rPr>
      <w:rFonts w:ascii="Cambria" w:hAnsi="Cambria"/>
      <w:b/>
      <w:bCs/>
      <w:color w:val="4F81BD"/>
    </w:rPr>
  </w:style>
  <w:style w:type="paragraph" w:styleId="Nagwek4">
    <w:name w:val="heading 4"/>
    <w:basedOn w:val="Normalny"/>
    <w:next w:val="Normalny"/>
    <w:link w:val="Nagwek4Znak"/>
    <w:qFormat/>
    <w:rsid w:val="005C08F1"/>
    <w:pPr>
      <w:keepNext/>
      <w:widowControl/>
      <w:autoSpaceDE/>
      <w:autoSpaceDN/>
      <w:adjustRightInd/>
      <w:jc w:val="center"/>
      <w:outlineLvl w:val="3"/>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C08F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5C08F1"/>
    <w:rPr>
      <w:rFonts w:ascii="Cambria" w:eastAsia="Times New Roman" w:hAnsi="Cambria" w:cs="Times New Roman"/>
      <w:b/>
      <w:bCs/>
      <w:color w:val="4F81BD"/>
      <w:sz w:val="20"/>
      <w:szCs w:val="20"/>
      <w:lang w:eastAsia="pl-PL"/>
    </w:rPr>
  </w:style>
  <w:style w:type="character" w:customStyle="1" w:styleId="Nagwek4Znak">
    <w:name w:val="Nagłówek 4 Znak"/>
    <w:basedOn w:val="Domylnaczcionkaakapitu"/>
    <w:link w:val="Nagwek4"/>
    <w:rsid w:val="005C08F1"/>
    <w:rPr>
      <w:rFonts w:ascii="Times New Roman" w:eastAsia="Times New Roman" w:hAnsi="Times New Roman" w:cs="Times New Roman"/>
      <w:sz w:val="24"/>
      <w:szCs w:val="20"/>
      <w:lang w:eastAsia="pl-PL"/>
    </w:rPr>
  </w:style>
  <w:style w:type="paragraph" w:customStyle="1" w:styleId="StylTekstpodstawowyPierwszywiersz0cm">
    <w:name w:val="Styl Tekst podstawowy + Pierwszy wiersz:  0 cm"/>
    <w:basedOn w:val="Tekstpodstawowy"/>
    <w:rsid w:val="005C08F1"/>
  </w:style>
  <w:style w:type="paragraph" w:styleId="Tekstpodstawowy">
    <w:name w:val="Body Text"/>
    <w:basedOn w:val="Normalny"/>
    <w:link w:val="TekstpodstawowyZnak"/>
    <w:uiPriority w:val="99"/>
    <w:semiHidden/>
    <w:unhideWhenUsed/>
    <w:rsid w:val="005C08F1"/>
    <w:pPr>
      <w:spacing w:after="120"/>
    </w:pPr>
  </w:style>
  <w:style w:type="character" w:customStyle="1" w:styleId="TekstpodstawowyZnak">
    <w:name w:val="Tekst podstawowy Znak"/>
    <w:basedOn w:val="Domylnaczcionkaakapitu"/>
    <w:link w:val="Tekstpodstawowy"/>
    <w:uiPriority w:val="99"/>
    <w:semiHidden/>
    <w:rsid w:val="005C08F1"/>
    <w:rPr>
      <w:rFonts w:ascii="Times New Roman" w:eastAsia="Times New Roman" w:hAnsi="Times New Roman" w:cs="Times New Roman"/>
      <w:sz w:val="20"/>
      <w:szCs w:val="20"/>
      <w:lang w:eastAsia="pl-PL"/>
    </w:rPr>
  </w:style>
  <w:style w:type="paragraph" w:styleId="Nagwek">
    <w:name w:val="header"/>
    <w:basedOn w:val="Normalny"/>
    <w:link w:val="NagwekZnak"/>
    <w:rsid w:val="005C08F1"/>
    <w:pPr>
      <w:tabs>
        <w:tab w:val="center" w:pos="4536"/>
        <w:tab w:val="right" w:pos="9072"/>
      </w:tabs>
    </w:pPr>
  </w:style>
  <w:style w:type="character" w:customStyle="1" w:styleId="NagwekZnak">
    <w:name w:val="Nagłówek Znak"/>
    <w:basedOn w:val="Domylnaczcionkaakapitu"/>
    <w:link w:val="Nagwek"/>
    <w:rsid w:val="005C08F1"/>
    <w:rPr>
      <w:rFonts w:ascii="Times New Roman" w:eastAsia="Times New Roman" w:hAnsi="Times New Roman" w:cs="Times New Roman"/>
      <w:sz w:val="20"/>
      <w:szCs w:val="20"/>
      <w:lang w:eastAsia="pl-PL"/>
    </w:rPr>
  </w:style>
  <w:style w:type="character" w:styleId="Numerstrony">
    <w:name w:val="page number"/>
    <w:basedOn w:val="Domylnaczcionkaakapitu"/>
    <w:rsid w:val="005C08F1"/>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Akapit z listą1,Obiekt"/>
    <w:basedOn w:val="Normalny"/>
    <w:link w:val="AkapitzlistZnak"/>
    <w:uiPriority w:val="34"/>
    <w:qFormat/>
    <w:rsid w:val="005C08F1"/>
    <w:pPr>
      <w:ind w:left="708"/>
    </w:p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qFormat/>
    <w:rsid w:val="005C08F1"/>
    <w:rPr>
      <w:rFonts w:ascii="Times New Roman" w:eastAsia="Times New Roman" w:hAnsi="Times New Roman" w:cs="Times New Roman"/>
      <w:sz w:val="20"/>
      <w:szCs w:val="20"/>
      <w:lang w:eastAsia="pl-PL"/>
    </w:rPr>
  </w:style>
  <w:style w:type="paragraph" w:customStyle="1" w:styleId="Standard">
    <w:name w:val="Standard"/>
    <w:uiPriority w:val="99"/>
    <w:rsid w:val="005C08F1"/>
    <w:pPr>
      <w:widowControl w:val="0"/>
      <w:suppressAutoHyphens/>
      <w:autoSpaceDE w:val="0"/>
      <w:spacing w:after="0" w:line="240" w:lineRule="auto"/>
    </w:pPr>
    <w:rPr>
      <w:rFonts w:ascii="Times New Roman" w:eastAsia="Arial" w:hAnsi="Times New Roman" w:cs="Times New Roman"/>
      <w:lang w:eastAsia="ar-SA"/>
    </w:rPr>
  </w:style>
  <w:style w:type="paragraph" w:styleId="Stopka">
    <w:name w:val="footer"/>
    <w:basedOn w:val="Normalny"/>
    <w:link w:val="StopkaZnak"/>
    <w:uiPriority w:val="99"/>
    <w:unhideWhenUsed/>
    <w:rsid w:val="005C08F1"/>
    <w:pPr>
      <w:tabs>
        <w:tab w:val="center" w:pos="4536"/>
        <w:tab w:val="right" w:pos="9072"/>
      </w:tabs>
    </w:pPr>
  </w:style>
  <w:style w:type="character" w:customStyle="1" w:styleId="StopkaZnak">
    <w:name w:val="Stopka Znak"/>
    <w:basedOn w:val="Domylnaczcionkaakapitu"/>
    <w:link w:val="Stopka"/>
    <w:uiPriority w:val="99"/>
    <w:rsid w:val="005C08F1"/>
    <w:rPr>
      <w:rFonts w:ascii="Times New Roman" w:eastAsia="Times New Roman" w:hAnsi="Times New Roman" w:cs="Times New Roman"/>
      <w:sz w:val="20"/>
      <w:szCs w:val="20"/>
      <w:lang w:eastAsia="pl-PL"/>
    </w:rPr>
  </w:style>
  <w:style w:type="paragraph" w:styleId="NormalnyWeb">
    <w:name w:val="Normal (Web)"/>
    <w:basedOn w:val="Normalny"/>
    <w:uiPriority w:val="99"/>
    <w:rsid w:val="005C08F1"/>
    <w:pPr>
      <w:widowControl/>
      <w:autoSpaceDE/>
      <w:autoSpaceDN/>
      <w:adjustRightInd/>
      <w:spacing w:before="100" w:beforeAutospacing="1" w:after="100" w:afterAutospacing="1"/>
    </w:pPr>
    <w:rPr>
      <w:rFonts w:ascii="Arial" w:hAnsi="Arial" w:cs="Arial"/>
      <w:sz w:val="21"/>
      <w:szCs w:val="21"/>
    </w:rPr>
  </w:style>
  <w:style w:type="paragraph" w:styleId="Tekstpodstawowywcity">
    <w:name w:val="Body Text Indent"/>
    <w:basedOn w:val="Normalny"/>
    <w:link w:val="TekstpodstawowywcityZnak"/>
    <w:rsid w:val="005C08F1"/>
    <w:pPr>
      <w:widowControl/>
      <w:autoSpaceDE/>
      <w:autoSpaceDN/>
      <w:adjustRightInd/>
      <w:spacing w:after="120"/>
      <w:ind w:left="283"/>
    </w:pPr>
  </w:style>
  <w:style w:type="character" w:customStyle="1" w:styleId="TekstpodstawowywcityZnak">
    <w:name w:val="Tekst podstawowy wcięty Znak"/>
    <w:basedOn w:val="Domylnaczcionkaakapitu"/>
    <w:link w:val="Tekstpodstawowywcity"/>
    <w:rsid w:val="005C08F1"/>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5C08F1"/>
    <w:pPr>
      <w:suppressAutoHyphens/>
      <w:autoSpaceDE/>
      <w:autoSpaceDN/>
      <w:adjustRightInd/>
      <w:spacing w:after="120" w:line="480" w:lineRule="auto"/>
    </w:pPr>
    <w:rPr>
      <w:rFonts w:eastAsia="Lucida Sans Unicode" w:cs="Calibri"/>
      <w:sz w:val="24"/>
      <w:szCs w:val="24"/>
      <w:lang w:eastAsia="ar-SA"/>
    </w:rPr>
  </w:style>
  <w:style w:type="paragraph" w:styleId="Tekstprzypisudolnego">
    <w:name w:val="footnote text"/>
    <w:basedOn w:val="Normalny"/>
    <w:link w:val="TekstprzypisudolnegoZnak"/>
    <w:uiPriority w:val="99"/>
    <w:rsid w:val="005C08F1"/>
    <w:pPr>
      <w:widowControl/>
      <w:autoSpaceDE/>
      <w:autoSpaceDN/>
      <w:adjustRightInd/>
    </w:pPr>
  </w:style>
  <w:style w:type="character" w:customStyle="1" w:styleId="TekstprzypisudolnegoZnak">
    <w:name w:val="Tekst przypisu dolnego Znak"/>
    <w:basedOn w:val="Domylnaczcionkaakapitu"/>
    <w:link w:val="Tekstprzypisudolnego"/>
    <w:uiPriority w:val="99"/>
    <w:rsid w:val="005C08F1"/>
    <w:rPr>
      <w:rFonts w:ascii="Times New Roman" w:eastAsia="Times New Roman" w:hAnsi="Times New Roman" w:cs="Times New Roman"/>
      <w:sz w:val="20"/>
      <w:szCs w:val="20"/>
      <w:lang w:eastAsia="pl-PL"/>
    </w:rPr>
  </w:style>
  <w:style w:type="character" w:customStyle="1" w:styleId="StylArial11pt">
    <w:name w:val="Styl Arial 11 pt"/>
    <w:basedOn w:val="Domylnaczcionkaakapitu"/>
    <w:rsid w:val="005C08F1"/>
    <w:rPr>
      <w:rFonts w:ascii="Arial" w:hAnsi="Arial"/>
      <w:color w:val="auto"/>
      <w:sz w:val="22"/>
      <w:szCs w:val="22"/>
    </w:rPr>
  </w:style>
  <w:style w:type="paragraph" w:customStyle="1" w:styleId="Default">
    <w:name w:val="Default"/>
    <w:rsid w:val="005C08F1"/>
    <w:pPr>
      <w:suppressAutoHyphens/>
      <w:autoSpaceDE w:val="0"/>
      <w:spacing w:after="0" w:line="240" w:lineRule="auto"/>
    </w:pPr>
    <w:rPr>
      <w:rFonts w:ascii="Times New Roman" w:eastAsia="Calibri" w:hAnsi="Times New Roman" w:cs="Calibri"/>
      <w:color w:val="000000"/>
      <w:sz w:val="24"/>
      <w:szCs w:val="24"/>
      <w:lang w:eastAsia="ar-SA"/>
    </w:rPr>
  </w:style>
  <w:style w:type="paragraph" w:styleId="Podtytu">
    <w:name w:val="Subtitle"/>
    <w:aliases w:val=" Znak,Znak"/>
    <w:basedOn w:val="Normalny"/>
    <w:link w:val="PodtytuZnak"/>
    <w:qFormat/>
    <w:rsid w:val="005C08F1"/>
    <w:pPr>
      <w:widowControl/>
      <w:autoSpaceDE/>
      <w:autoSpaceDN/>
      <w:adjustRightInd/>
      <w:jc w:val="both"/>
    </w:pPr>
    <w:rPr>
      <w:b/>
      <w:sz w:val="28"/>
    </w:rPr>
  </w:style>
  <w:style w:type="character" w:customStyle="1" w:styleId="PodtytuZnak">
    <w:name w:val="Podtytuł Znak"/>
    <w:aliases w:val=" Znak Znak,Znak Znak"/>
    <w:basedOn w:val="Domylnaczcionkaakapitu"/>
    <w:link w:val="Podtytu"/>
    <w:qFormat/>
    <w:rsid w:val="005C08F1"/>
    <w:rPr>
      <w:rFonts w:ascii="Times New Roman" w:eastAsia="Times New Roman" w:hAnsi="Times New Roman" w:cs="Times New Roman"/>
      <w:b/>
      <w:sz w:val="28"/>
      <w:szCs w:val="20"/>
      <w:lang w:eastAsia="pl-PL"/>
    </w:rPr>
  </w:style>
  <w:style w:type="paragraph" w:styleId="Lista">
    <w:name w:val="List"/>
    <w:basedOn w:val="Normalny"/>
    <w:rsid w:val="005C08F1"/>
    <w:pPr>
      <w:widowControl/>
      <w:autoSpaceDE/>
      <w:autoSpaceDN/>
      <w:adjustRightInd/>
      <w:ind w:left="283" w:hanging="283"/>
    </w:pPr>
  </w:style>
  <w:style w:type="paragraph" w:styleId="Tekstpodstawowywcity2">
    <w:name w:val="Body Text Indent 2"/>
    <w:basedOn w:val="Normalny"/>
    <w:link w:val="Tekstpodstawowywcity2Znak"/>
    <w:uiPriority w:val="99"/>
    <w:unhideWhenUsed/>
    <w:rsid w:val="005C08F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5C08F1"/>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semiHidden/>
    <w:rsid w:val="005C08F1"/>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5C08F1"/>
    <w:pPr>
      <w:spacing w:after="120"/>
      <w:ind w:left="283"/>
    </w:pPr>
    <w:rPr>
      <w:sz w:val="16"/>
      <w:szCs w:val="16"/>
    </w:rPr>
  </w:style>
  <w:style w:type="paragraph" w:customStyle="1" w:styleId="Style5">
    <w:name w:val="Style5"/>
    <w:basedOn w:val="Normalny"/>
    <w:rsid w:val="005C08F1"/>
    <w:pPr>
      <w:spacing w:line="317" w:lineRule="exact"/>
    </w:pPr>
    <w:rPr>
      <w:rFonts w:ascii="Arial Narrow" w:hAnsi="Arial Narrow"/>
      <w:sz w:val="24"/>
      <w:szCs w:val="24"/>
    </w:rPr>
  </w:style>
  <w:style w:type="paragraph" w:customStyle="1" w:styleId="Indeks">
    <w:name w:val="Indeks"/>
    <w:basedOn w:val="Normalny"/>
    <w:rsid w:val="005C08F1"/>
    <w:pPr>
      <w:widowControl/>
      <w:suppressLineNumbers/>
      <w:suppressAutoHyphens/>
      <w:autoSpaceDE/>
      <w:autoSpaceDN/>
      <w:adjustRightInd/>
    </w:pPr>
    <w:rPr>
      <w:rFonts w:cs="Courier New"/>
      <w:sz w:val="24"/>
      <w:szCs w:val="24"/>
      <w:lang w:eastAsia="ar-SA"/>
    </w:rPr>
  </w:style>
  <w:style w:type="character" w:customStyle="1" w:styleId="TekstdymkaZnak">
    <w:name w:val="Tekst dymka Znak"/>
    <w:basedOn w:val="Domylnaczcionkaakapitu"/>
    <w:link w:val="Tekstdymka"/>
    <w:uiPriority w:val="99"/>
    <w:semiHidden/>
    <w:rsid w:val="005C08F1"/>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5C08F1"/>
    <w:rPr>
      <w:rFonts w:ascii="Tahoma" w:hAnsi="Tahoma" w:cs="Tahoma"/>
      <w:sz w:val="16"/>
      <w:szCs w:val="16"/>
    </w:rPr>
  </w:style>
  <w:style w:type="character" w:customStyle="1" w:styleId="Znakiprzypiswdolnych">
    <w:name w:val="Znaki przypisów dolnych"/>
    <w:rsid w:val="005C08F1"/>
    <w:rPr>
      <w:vertAlign w:val="superscript"/>
    </w:rPr>
  </w:style>
  <w:style w:type="paragraph" w:customStyle="1" w:styleId="Styl">
    <w:name w:val="Styl"/>
    <w:rsid w:val="005C08F1"/>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Tekstpodstawowy21">
    <w:name w:val="Tekst podstawowy 21"/>
    <w:basedOn w:val="Normalny"/>
    <w:rsid w:val="005C08F1"/>
    <w:pPr>
      <w:widowControl/>
      <w:suppressAutoHyphens/>
      <w:autoSpaceDE/>
      <w:autoSpaceDN/>
      <w:adjustRightInd/>
      <w:jc w:val="both"/>
    </w:pPr>
    <w:rPr>
      <w:b/>
      <w:bCs/>
      <w:sz w:val="26"/>
      <w:lang w:eastAsia="zh-CN"/>
    </w:rPr>
  </w:style>
  <w:style w:type="character" w:customStyle="1" w:styleId="FontStyle12">
    <w:name w:val="Font Style12"/>
    <w:rsid w:val="005C08F1"/>
    <w:rPr>
      <w:rFonts w:ascii="Tahoma" w:hAnsi="Tahoma" w:cs="Tahoma"/>
      <w:color w:val="000000"/>
      <w:sz w:val="20"/>
      <w:szCs w:val="20"/>
    </w:rPr>
  </w:style>
  <w:style w:type="character" w:customStyle="1" w:styleId="TekstkomentarzaZnak">
    <w:name w:val="Tekst komentarza Znak"/>
    <w:basedOn w:val="Domylnaczcionkaakapitu"/>
    <w:link w:val="Tekstkomentarza"/>
    <w:uiPriority w:val="99"/>
    <w:semiHidden/>
    <w:rsid w:val="005C08F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5C08F1"/>
  </w:style>
  <w:style w:type="character" w:customStyle="1" w:styleId="TematkomentarzaZnak">
    <w:name w:val="Temat komentarza Znak"/>
    <w:basedOn w:val="TekstkomentarzaZnak"/>
    <w:link w:val="Tematkomentarza"/>
    <w:uiPriority w:val="99"/>
    <w:semiHidden/>
    <w:rsid w:val="005C08F1"/>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5C08F1"/>
    <w:rPr>
      <w:b/>
      <w:bCs/>
    </w:rPr>
  </w:style>
  <w:style w:type="paragraph" w:styleId="Bezodstpw">
    <w:name w:val="No Spacing"/>
    <w:link w:val="BezodstpwZnak"/>
    <w:uiPriority w:val="99"/>
    <w:qFormat/>
    <w:rsid w:val="005C08F1"/>
    <w:pPr>
      <w:suppressAutoHyphens/>
      <w:autoSpaceDN w:val="0"/>
      <w:spacing w:after="0" w:line="240" w:lineRule="auto"/>
      <w:ind w:left="190" w:hanging="10"/>
      <w:jc w:val="both"/>
      <w:textAlignment w:val="baseline"/>
    </w:pPr>
    <w:rPr>
      <w:rFonts w:ascii="Times New Roman" w:eastAsia="Calibri" w:hAnsi="Times New Roman" w:cs="Times New Roman"/>
      <w:color w:val="000000"/>
      <w:szCs w:val="20"/>
      <w:lang w:eastAsia="pl-PL"/>
    </w:rPr>
  </w:style>
  <w:style w:type="character" w:customStyle="1" w:styleId="BezodstpwZnak">
    <w:name w:val="Bez odstępów Znak"/>
    <w:link w:val="Bezodstpw"/>
    <w:uiPriority w:val="99"/>
    <w:locked/>
    <w:rsid w:val="005C08F1"/>
    <w:rPr>
      <w:rFonts w:ascii="Times New Roman" w:eastAsia="Calibri" w:hAnsi="Times New Roman" w:cs="Times New Roman"/>
      <w:color w:val="000000"/>
      <w:szCs w:val="20"/>
      <w:lang w:eastAsia="pl-PL"/>
    </w:rPr>
  </w:style>
  <w:style w:type="character" w:styleId="Odwoanieprzypisudolnego">
    <w:name w:val="footnote reference"/>
    <w:uiPriority w:val="99"/>
    <w:rsid w:val="005C08F1"/>
    <w:rPr>
      <w:rFonts w:cs="Times New Roman"/>
      <w:vertAlign w:val="superscript"/>
    </w:rPr>
  </w:style>
  <w:style w:type="paragraph" w:customStyle="1" w:styleId="Zwykytekst3">
    <w:name w:val="Zwykły tekst3"/>
    <w:basedOn w:val="Normalny"/>
    <w:uiPriority w:val="99"/>
    <w:rsid w:val="005C08F1"/>
    <w:pPr>
      <w:widowControl/>
      <w:suppressAutoHyphens/>
      <w:autoSpaceDE/>
      <w:autoSpaceDN/>
      <w:adjustRightInd/>
      <w:jc w:val="center"/>
    </w:pPr>
    <w:rPr>
      <w:rFonts w:ascii="Courier New" w:hAnsi="Courier New" w:cs="Courier New"/>
      <w:lang w:eastAsia="ar-SA"/>
    </w:rPr>
  </w:style>
  <w:style w:type="paragraph" w:customStyle="1" w:styleId="western">
    <w:name w:val="western"/>
    <w:basedOn w:val="Normalny"/>
    <w:rsid w:val="005C08F1"/>
    <w:pPr>
      <w:widowControl/>
      <w:autoSpaceDE/>
      <w:autoSpaceDN/>
      <w:adjustRightInd/>
      <w:spacing w:before="100" w:beforeAutospacing="1" w:after="119" w:line="264" w:lineRule="auto"/>
      <w:jc w:val="both"/>
    </w:pPr>
    <w:rPr>
      <w:rFonts w:ascii="Arial" w:hAnsi="Arial" w:cs="Arial"/>
      <w:color w:val="000000"/>
    </w:rPr>
  </w:style>
  <w:style w:type="character" w:styleId="Odwoaniedokomentarza">
    <w:name w:val="annotation reference"/>
    <w:basedOn w:val="Domylnaczcionkaakapitu"/>
    <w:uiPriority w:val="99"/>
    <w:semiHidden/>
    <w:unhideWhenUsed/>
    <w:rsid w:val="00BE6F80"/>
    <w:rPr>
      <w:sz w:val="16"/>
      <w:szCs w:val="16"/>
    </w:rPr>
  </w:style>
  <w:style w:type="paragraph" w:styleId="Poprawka">
    <w:name w:val="Revision"/>
    <w:hidden/>
    <w:uiPriority w:val="99"/>
    <w:semiHidden/>
    <w:rsid w:val="008750AB"/>
    <w:pPr>
      <w:spacing w:after="0" w:line="240" w:lineRule="auto"/>
    </w:pPr>
    <w:rPr>
      <w:rFonts w:ascii="Times New Roman" w:eastAsia="Times New Roman" w:hAnsi="Times New Roman" w:cs="Times New Roman"/>
      <w:sz w:val="20"/>
      <w:szCs w:val="20"/>
      <w:lang w:eastAsia="pl-PL"/>
    </w:rPr>
  </w:style>
  <w:style w:type="paragraph" w:customStyle="1" w:styleId="Nagwek11">
    <w:name w:val="Nagłówek 11"/>
    <w:basedOn w:val="Normalny"/>
    <w:uiPriority w:val="1"/>
    <w:qFormat/>
    <w:rsid w:val="003B0C7A"/>
    <w:pPr>
      <w:adjustRightInd/>
      <w:ind w:left="936"/>
      <w:outlineLvl w:val="1"/>
    </w:pPr>
    <w:rPr>
      <w:rFonts w:ascii="Caladea" w:eastAsia="Caladea" w:hAnsi="Caladea" w:cs="Caladea"/>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153802">
      <w:bodyDiv w:val="1"/>
      <w:marLeft w:val="0"/>
      <w:marRight w:val="0"/>
      <w:marTop w:val="0"/>
      <w:marBottom w:val="0"/>
      <w:divBdr>
        <w:top w:val="none" w:sz="0" w:space="0" w:color="auto"/>
        <w:left w:val="none" w:sz="0" w:space="0" w:color="auto"/>
        <w:bottom w:val="none" w:sz="0" w:space="0" w:color="auto"/>
        <w:right w:val="none" w:sz="0" w:space="0" w:color="auto"/>
      </w:divBdr>
    </w:div>
    <w:div w:id="1017924469">
      <w:bodyDiv w:val="1"/>
      <w:marLeft w:val="0"/>
      <w:marRight w:val="0"/>
      <w:marTop w:val="0"/>
      <w:marBottom w:val="0"/>
      <w:divBdr>
        <w:top w:val="none" w:sz="0" w:space="0" w:color="auto"/>
        <w:left w:val="none" w:sz="0" w:space="0" w:color="auto"/>
        <w:bottom w:val="none" w:sz="0" w:space="0" w:color="auto"/>
        <w:right w:val="none" w:sz="0" w:space="0" w:color="auto"/>
      </w:divBdr>
    </w:div>
    <w:div w:id="1043674879">
      <w:bodyDiv w:val="1"/>
      <w:marLeft w:val="0"/>
      <w:marRight w:val="0"/>
      <w:marTop w:val="0"/>
      <w:marBottom w:val="0"/>
      <w:divBdr>
        <w:top w:val="none" w:sz="0" w:space="0" w:color="auto"/>
        <w:left w:val="none" w:sz="0" w:space="0" w:color="auto"/>
        <w:bottom w:val="none" w:sz="0" w:space="0" w:color="auto"/>
        <w:right w:val="none" w:sz="0" w:space="0" w:color="auto"/>
      </w:divBdr>
    </w:div>
    <w:div w:id="1427537215">
      <w:bodyDiv w:val="1"/>
      <w:marLeft w:val="0"/>
      <w:marRight w:val="0"/>
      <w:marTop w:val="0"/>
      <w:marBottom w:val="0"/>
      <w:divBdr>
        <w:top w:val="none" w:sz="0" w:space="0" w:color="auto"/>
        <w:left w:val="none" w:sz="0" w:space="0" w:color="auto"/>
        <w:bottom w:val="none" w:sz="0" w:space="0" w:color="auto"/>
        <w:right w:val="none" w:sz="0" w:space="0" w:color="auto"/>
      </w:divBdr>
    </w:div>
    <w:div w:id="1825730885">
      <w:bodyDiv w:val="1"/>
      <w:marLeft w:val="0"/>
      <w:marRight w:val="0"/>
      <w:marTop w:val="0"/>
      <w:marBottom w:val="0"/>
      <w:divBdr>
        <w:top w:val="none" w:sz="0" w:space="0" w:color="auto"/>
        <w:left w:val="none" w:sz="0" w:space="0" w:color="auto"/>
        <w:bottom w:val="none" w:sz="0" w:space="0" w:color="auto"/>
        <w:right w:val="none" w:sz="0" w:space="0" w:color="auto"/>
      </w:divBdr>
    </w:div>
    <w:div w:id="1852527935">
      <w:bodyDiv w:val="1"/>
      <w:marLeft w:val="0"/>
      <w:marRight w:val="0"/>
      <w:marTop w:val="0"/>
      <w:marBottom w:val="0"/>
      <w:divBdr>
        <w:top w:val="none" w:sz="0" w:space="0" w:color="auto"/>
        <w:left w:val="none" w:sz="0" w:space="0" w:color="auto"/>
        <w:bottom w:val="none" w:sz="0" w:space="0" w:color="auto"/>
        <w:right w:val="none" w:sz="0" w:space="0" w:color="auto"/>
      </w:divBdr>
    </w:div>
    <w:div w:id="187920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6DDABB-527F-45AE-9367-A6E855D6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29</Pages>
  <Words>11005</Words>
  <Characters>66030</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dc:creator>
  <cp:lastModifiedBy>Gmina Czerniewice</cp:lastModifiedBy>
  <cp:revision>21</cp:revision>
  <cp:lastPrinted>2026-01-29T13:12:00Z</cp:lastPrinted>
  <dcterms:created xsi:type="dcterms:W3CDTF">2025-07-29T08:09:00Z</dcterms:created>
  <dcterms:modified xsi:type="dcterms:W3CDTF">2026-01-30T12:56:00Z</dcterms:modified>
</cp:coreProperties>
</file>